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42A3" w14:textId="32A17A75" w:rsidR="00BF471D" w:rsidRDefault="3209BE6A" w:rsidP="69E8134E">
      <w:r>
        <w:rPr>
          <w:noProof/>
        </w:rPr>
        <w:drawing>
          <wp:inline distT="0" distB="0" distL="0" distR="0" wp14:anchorId="1A21B344" wp14:editId="74370EDA">
            <wp:extent cx="857250" cy="762000"/>
            <wp:effectExtent l="0" t="0" r="0" b="0"/>
            <wp:docPr id="136416541" name="drawing" descr="C:\Users\jbenzak\Desktop\e2_logo.jpg">
              <a:extLst xmlns:a="http://schemas.openxmlformats.org/drawingml/2006/main">
                <a:ext uri="{FF2B5EF4-FFF2-40B4-BE49-F238E27FC236}">
                  <a16:creationId xmlns:a16="http://schemas.microsoft.com/office/drawing/2014/main" id="{C640A633-B8E5-46A8-BEA0-D775ACB6589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rsidR="5C4DD0C6">
        <w:tab/>
      </w:r>
      <w:r w:rsidR="5C4DD0C6">
        <w:tab/>
      </w:r>
      <w:r w:rsidR="5C4DD0C6">
        <w:tab/>
      </w:r>
      <w:r w:rsidR="5C4DD0C6">
        <w:tab/>
      </w:r>
      <w:r w:rsidR="5C4DD0C6">
        <w:tab/>
      </w:r>
      <w:r w:rsidR="6ABF8BC8">
        <w:rPr>
          <w:noProof/>
        </w:rPr>
        <w:drawing>
          <wp:inline distT="0" distB="0" distL="0" distR="0" wp14:anchorId="32CC0895" wp14:editId="6C5D3EDE">
            <wp:extent cx="2914650" cy="609600"/>
            <wp:effectExtent l="0" t="0" r="0" b="0"/>
            <wp:docPr id="1876019369" name="drawing">
              <a:extLst xmlns:a="http://schemas.openxmlformats.org/drawingml/2006/main">
                <a:ext uri="{FF2B5EF4-FFF2-40B4-BE49-F238E27FC236}">
                  <a16:creationId xmlns:a16="http://schemas.microsoft.com/office/drawing/2014/main" id="{43F50E45-E372-42F7-9900-0E9D9929E1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p>
    <w:p w14:paraId="13686FB1" w14:textId="131836BC" w:rsidR="00BF471D" w:rsidRDefault="00BF471D" w:rsidP="3A02833A">
      <w:pPr>
        <w:rPr>
          <w:rFonts w:ascii="Times New Roman" w:eastAsia="Times New Roman" w:hAnsi="Times New Roman" w:cs="Times New Roman"/>
          <w:color w:val="000000" w:themeColor="text1"/>
        </w:rPr>
      </w:pPr>
    </w:p>
    <w:p w14:paraId="61D84924" w14:textId="54AF8EBC" w:rsidR="00BF471D" w:rsidRDefault="3209BE6A" w:rsidP="69E8134E">
      <w:pPr>
        <w:spacing w:after="0" w:line="240" w:lineRule="auto"/>
        <w:rPr>
          <w:color w:val="FF0000"/>
          <w:sz w:val="22"/>
          <w:szCs w:val="22"/>
        </w:rPr>
      </w:pPr>
      <w:r w:rsidRPr="69E8134E">
        <w:rPr>
          <w:b/>
          <w:bCs/>
          <w:color w:val="FF0000"/>
          <w:sz w:val="22"/>
          <w:szCs w:val="22"/>
        </w:rPr>
        <w:t>FOR IMMEDIATE RELEASE</w:t>
      </w:r>
    </w:p>
    <w:p w14:paraId="33E5C5B6" w14:textId="0EBA31AB" w:rsidR="00BF471D" w:rsidRDefault="3209BE6A" w:rsidP="69E8134E">
      <w:pPr>
        <w:spacing w:after="0" w:line="240" w:lineRule="auto"/>
        <w:rPr>
          <w:sz w:val="22"/>
          <w:szCs w:val="22"/>
        </w:rPr>
      </w:pPr>
      <w:r w:rsidRPr="69E8134E">
        <w:rPr>
          <w:b/>
          <w:bCs/>
          <w:color w:val="000000" w:themeColor="text1"/>
          <w:sz w:val="22"/>
          <w:szCs w:val="22"/>
        </w:rPr>
        <w:t>CONTACT</w:t>
      </w:r>
      <w:r w:rsidRPr="69E8134E">
        <w:rPr>
          <w:color w:val="000000" w:themeColor="text1"/>
          <w:sz w:val="22"/>
          <w:szCs w:val="22"/>
        </w:rPr>
        <w:t xml:space="preserve">: Daniel Baker, (202) 836-9390, </w:t>
      </w:r>
      <w:hyperlink r:id="rId10">
        <w:r w:rsidRPr="69E8134E">
          <w:rPr>
            <w:rStyle w:val="Hyperlink"/>
            <w:sz w:val="22"/>
            <w:szCs w:val="22"/>
          </w:rPr>
          <w:t>dbaker@e2.org</w:t>
        </w:r>
      </w:hyperlink>
    </w:p>
    <w:p w14:paraId="2C078E63" w14:textId="5F0C62FA" w:rsidR="00BF471D" w:rsidRDefault="3F27AD63" w:rsidP="69E8134E">
      <w:pPr>
        <w:pStyle w:val="Title"/>
        <w:jc w:val="center"/>
        <w:rPr>
          <w:rFonts w:asciiTheme="minorHAnsi" w:eastAsiaTheme="minorEastAsia" w:hAnsiTheme="minorHAnsi" w:cstheme="minorBidi"/>
        </w:rPr>
      </w:pPr>
      <w:r w:rsidRPr="69E8134E">
        <w:rPr>
          <w:rFonts w:asciiTheme="minorHAnsi" w:eastAsiaTheme="minorEastAsia" w:hAnsiTheme="minorHAnsi" w:cstheme="minorBidi"/>
        </w:rPr>
        <w:t xml:space="preserve">REPORT: </w:t>
      </w:r>
      <w:r w:rsidR="0B2C3CFE" w:rsidRPr="69E8134E">
        <w:rPr>
          <w:rFonts w:asciiTheme="minorHAnsi" w:eastAsiaTheme="minorEastAsia" w:hAnsiTheme="minorHAnsi" w:cstheme="minorBidi"/>
        </w:rPr>
        <w:t xml:space="preserve">Indiana </w:t>
      </w:r>
      <w:r w:rsidR="3CA8084A" w:rsidRPr="69E8134E">
        <w:rPr>
          <w:rFonts w:asciiTheme="minorHAnsi" w:eastAsiaTheme="minorEastAsia" w:hAnsiTheme="minorHAnsi" w:cstheme="minorBidi"/>
        </w:rPr>
        <w:t xml:space="preserve">Home to </w:t>
      </w:r>
      <w:r w:rsidR="72D233CB" w:rsidRPr="69E8134E">
        <w:rPr>
          <w:rFonts w:asciiTheme="minorHAnsi" w:eastAsiaTheme="minorEastAsia" w:hAnsiTheme="minorHAnsi" w:cstheme="minorBidi"/>
        </w:rPr>
        <w:t>90</w:t>
      </w:r>
      <w:r w:rsidR="3CA8084A" w:rsidRPr="69E8134E">
        <w:rPr>
          <w:rFonts w:asciiTheme="minorHAnsi" w:eastAsiaTheme="minorEastAsia" w:hAnsiTheme="minorHAnsi" w:cstheme="minorBidi"/>
        </w:rPr>
        <w:t xml:space="preserve">K Clean Energy Jobs; </w:t>
      </w:r>
      <w:r w:rsidR="0091369F" w:rsidRPr="69E8134E">
        <w:rPr>
          <w:rFonts w:asciiTheme="minorHAnsi" w:eastAsiaTheme="minorEastAsia" w:hAnsiTheme="minorHAnsi" w:cstheme="minorBidi"/>
        </w:rPr>
        <w:t xml:space="preserve">12th </w:t>
      </w:r>
      <w:r w:rsidR="3CA8084A" w:rsidRPr="69E8134E">
        <w:rPr>
          <w:rFonts w:asciiTheme="minorHAnsi" w:eastAsiaTheme="minorEastAsia" w:hAnsiTheme="minorHAnsi" w:cstheme="minorBidi"/>
        </w:rPr>
        <w:t>Nationally</w:t>
      </w:r>
    </w:p>
    <w:p w14:paraId="481E6443" w14:textId="5843AAFC" w:rsidR="67F1CDBF" w:rsidRPr="006D5836" w:rsidRDefault="6BE3BFAD" w:rsidP="69E8134E">
      <w:pPr>
        <w:numPr>
          <w:ilvl w:val="0"/>
          <w:numId w:val="7"/>
        </w:numPr>
        <w:spacing w:after="0" w:line="240" w:lineRule="auto"/>
        <w:rPr>
          <w:color w:val="000000" w:themeColor="text1"/>
          <w:rPrChange w:id="0" w:author="" w16du:dateUtc="2025-10-09T17:18:00Z">
            <w:rPr/>
          </w:rPrChange>
        </w:rPr>
      </w:pPr>
      <w:r w:rsidRPr="69E8134E">
        <w:rPr>
          <w:color w:val="000000" w:themeColor="text1"/>
        </w:rPr>
        <w:t xml:space="preserve">377 </w:t>
      </w:r>
      <w:r w:rsidR="0336331A" w:rsidRPr="69E8134E">
        <w:rPr>
          <w:color w:val="000000" w:themeColor="text1"/>
        </w:rPr>
        <w:t>new clean energy jobs added in Indiana</w:t>
      </w:r>
    </w:p>
    <w:p w14:paraId="0309C815" w14:textId="617DDD37" w:rsidR="6B87D535" w:rsidRPr="006D5836" w:rsidRDefault="021898BB" w:rsidP="1B54D44B">
      <w:pPr>
        <w:numPr>
          <w:ilvl w:val="0"/>
          <w:numId w:val="7"/>
        </w:numPr>
        <w:spacing w:after="0" w:line="240" w:lineRule="auto"/>
        <w:rPr>
          <w:color w:val="000000" w:themeColor="text1"/>
          <w:rPrChange w:id="1" w:author="" w16du:dateUtc="2025-10-09T17:18:00Z">
            <w:rPr>
              <w:rFonts w:ascii="Aptos" w:eastAsia="Aptos" w:hAnsi="Aptos" w:cs="Aptos"/>
              <w:color w:val="000000" w:themeColor="text1"/>
            </w:rPr>
          </w:rPrChange>
        </w:rPr>
      </w:pPr>
      <w:r w:rsidRPr="1B54D44B">
        <w:rPr>
          <w:color w:val="000000" w:themeColor="text1"/>
        </w:rPr>
        <w:t xml:space="preserve">Clean energy accounted for 3% of all job growth in </w:t>
      </w:r>
      <w:r w:rsidR="30BD3375" w:rsidRPr="1B54D44B">
        <w:rPr>
          <w:color w:val="000000" w:themeColor="text1"/>
        </w:rPr>
        <w:t>Indiana</w:t>
      </w:r>
    </w:p>
    <w:p w14:paraId="59F27B47" w14:textId="71BE844D" w:rsidR="1B54D44B" w:rsidRDefault="1B54D44B" w:rsidP="1B54D44B">
      <w:pPr>
        <w:spacing w:line="240" w:lineRule="auto"/>
        <w:rPr>
          <w:b/>
          <w:bCs/>
          <w:rPrChange w:id="2" w:author="" w16du:dateUtc="2025-10-09T16:51:00Z">
            <w:rPr/>
          </w:rPrChange>
        </w:rPr>
      </w:pPr>
    </w:p>
    <w:p w14:paraId="4905F623" w14:textId="463045C7" w:rsidR="3F27AD63" w:rsidRPr="00437EAB" w:rsidRDefault="54D31873" w:rsidP="69E8134E">
      <w:pPr>
        <w:spacing w:line="240" w:lineRule="auto"/>
      </w:pPr>
      <w:r w:rsidRPr="69E8134E">
        <w:rPr>
          <w:b/>
          <w:bCs/>
        </w:rPr>
        <w:t>I</w:t>
      </w:r>
      <w:r w:rsidR="007C1D6C" w:rsidRPr="69E8134E">
        <w:rPr>
          <w:b/>
          <w:bCs/>
        </w:rPr>
        <w:t>NDIANAPOLIS</w:t>
      </w:r>
      <w:r w:rsidR="4558929F" w:rsidRPr="69E8134E">
        <w:rPr>
          <w:b/>
          <w:bCs/>
        </w:rPr>
        <w:t xml:space="preserve"> </w:t>
      </w:r>
      <w:r w:rsidR="6092A040" w:rsidRPr="69E8134E">
        <w:rPr>
          <w:b/>
          <w:bCs/>
        </w:rPr>
        <w:t>(</w:t>
      </w:r>
      <w:r w:rsidR="75E757DA" w:rsidRPr="69E8134E">
        <w:rPr>
          <w:b/>
          <w:bCs/>
        </w:rPr>
        <w:t>October 15</w:t>
      </w:r>
      <w:r w:rsidR="6092A040" w:rsidRPr="69E8134E">
        <w:rPr>
          <w:b/>
          <w:bCs/>
        </w:rPr>
        <w:t xml:space="preserve">, 2025) </w:t>
      </w:r>
      <w:r w:rsidR="3F27AD63" w:rsidRPr="69E8134E">
        <w:rPr>
          <w:b/>
          <w:bCs/>
        </w:rPr>
        <w:t xml:space="preserve">– </w:t>
      </w:r>
      <w:r w:rsidR="3F27AD63" w:rsidRPr="69E8134E">
        <w:t>Clean energy</w:t>
      </w:r>
      <w:r w:rsidR="6F90EE54" w:rsidRPr="69E8134E">
        <w:t xml:space="preserve"> jobs </w:t>
      </w:r>
      <w:r w:rsidR="190D14AC" w:rsidRPr="69E8134E">
        <w:t>power</w:t>
      </w:r>
      <w:r w:rsidR="6F90EE54" w:rsidRPr="69E8134E">
        <w:t xml:space="preserve">ed job growth </w:t>
      </w:r>
      <w:r w:rsidR="4E0FF24D" w:rsidRPr="69E8134E">
        <w:t xml:space="preserve">in </w:t>
      </w:r>
      <w:r w:rsidR="6D891682" w:rsidRPr="69E8134E">
        <w:t>Indiana</w:t>
      </w:r>
      <w:r w:rsidR="6F90EE54" w:rsidRPr="69E8134E">
        <w:t xml:space="preserve">, </w:t>
      </w:r>
      <w:r w:rsidR="7ACD8CA2" w:rsidRPr="69E8134E">
        <w:t xml:space="preserve">adding </w:t>
      </w:r>
      <w:r w:rsidR="51A4FD4F" w:rsidRPr="69E8134E">
        <w:t xml:space="preserve">more than </w:t>
      </w:r>
      <w:r w:rsidR="0CFC8CBB" w:rsidRPr="69E8134E">
        <w:t>3</w:t>
      </w:r>
      <w:r w:rsidR="1AAB813A" w:rsidRPr="69E8134E">
        <w:t>50</w:t>
      </w:r>
      <w:r w:rsidR="0CFC8CBB" w:rsidRPr="69E8134E">
        <w:t xml:space="preserve"> </w:t>
      </w:r>
      <w:r w:rsidR="7ACD8CA2" w:rsidRPr="69E8134E">
        <w:t xml:space="preserve">jobs </w:t>
      </w:r>
      <w:r w:rsidR="242C87E7" w:rsidRPr="69E8134E">
        <w:rPr>
          <w:color w:val="000000" w:themeColor="text1"/>
        </w:rPr>
        <w:t>last year</w:t>
      </w:r>
      <w:r w:rsidR="02388B9A" w:rsidRPr="69E8134E">
        <w:rPr>
          <w:color w:val="000000" w:themeColor="text1"/>
        </w:rPr>
        <w:t xml:space="preserve"> </w:t>
      </w:r>
      <w:r w:rsidR="000A0F98" w:rsidRPr="69E8134E">
        <w:rPr>
          <w:color w:val="000000" w:themeColor="text1"/>
        </w:rPr>
        <w:t xml:space="preserve">and </w:t>
      </w:r>
      <w:r w:rsidR="002E37A8" w:rsidRPr="69E8134E">
        <w:rPr>
          <w:color w:val="000000" w:themeColor="text1"/>
        </w:rPr>
        <w:t>accounting for 3 percent of all job growth statewide</w:t>
      </w:r>
      <w:r w:rsidR="17743BF6" w:rsidRPr="69E8134E">
        <w:rPr>
          <w:color w:val="000000" w:themeColor="text1"/>
        </w:rPr>
        <w:t>,</w:t>
      </w:r>
      <w:r w:rsidR="17743BF6" w:rsidRPr="69E8134E">
        <w:t xml:space="preserve"> according to the </w:t>
      </w:r>
      <w:r w:rsidR="613AA8BD" w:rsidRPr="69E8134E">
        <w:t>ninth</w:t>
      </w:r>
      <w:r w:rsidR="18ABCFDC" w:rsidRPr="69E8134E">
        <w:t xml:space="preserve"> </w:t>
      </w:r>
      <w:r w:rsidR="17743BF6" w:rsidRPr="69E8134E">
        <w:t xml:space="preserve">annual </w:t>
      </w:r>
      <w:hyperlink r:id="rId11">
        <w:r w:rsidR="17743BF6" w:rsidRPr="334644C6">
          <w:rPr>
            <w:rStyle w:val="Hyperlink"/>
            <w:rFonts w:ascii="Times New Roman" w:hAnsi="Times New Roman" w:cs="Times New Roman"/>
            <w:i/>
            <w:iCs/>
          </w:rPr>
          <w:t>Clean Jobs Midwest</w:t>
        </w:r>
      </w:hyperlink>
      <w:r w:rsidR="17743BF6" w:rsidRPr="69E8134E">
        <w:t xml:space="preserve"> report, </w:t>
      </w:r>
      <w:r w:rsidR="124B7F40" w:rsidRPr="69E8134E">
        <w:t xml:space="preserve">released today by the national, nonpartisan business group </w:t>
      </w:r>
      <w:ins w:id="3" w:author="Timberlake, Michael" w:date="2025-10-09T12:51:00Z" w16du:dateUtc="2025-10-09T16:51:00Z">
        <w:r w:rsidRPr="334644C6">
          <w:fldChar w:fldCharType="begin"/>
        </w:r>
        <w:r w:rsidRPr="334644C6">
          <w:rPr>
            <w:rFonts w:ascii="Times New Roman" w:hAnsi="Times New Roman" w:cs="Times New Roman"/>
          </w:rPr>
          <w:instrText>HYPERLINK "https://e2.org/"</w:instrText>
        </w:r>
        <w:r w:rsidRPr="334644C6">
          <w:rPr>
            <w:rFonts w:ascii="Times New Roman" w:hAnsi="Times New Roman" w:cs="Times New Roman"/>
          </w:rPr>
          <w:fldChar w:fldCharType="separate"/>
        </w:r>
      </w:ins>
      <w:r w:rsidR="00BD54AF" w:rsidRPr="00BD54AF">
        <w:rPr>
          <w:rStyle w:val="Hyperlink"/>
          <w:rFonts w:ascii="Times New Roman" w:hAnsi="Times New Roman" w:cs="Times New Roman"/>
        </w:rPr>
        <w:t>E2</w:t>
      </w:r>
      <w:ins w:id="4" w:author="Timberlake, Michael" w:date="2025-10-09T12:51:00Z" w16du:dateUtc="2025-10-09T16:51:00Z">
        <w:r w:rsidRPr="334644C6">
          <w:rPr>
            <w:rFonts w:ascii="Times New Roman" w:hAnsi="Times New Roman" w:cs="Times New Roman"/>
          </w:rPr>
          <w:fldChar w:fldCharType="end"/>
        </w:r>
      </w:ins>
      <w:r w:rsidR="6AD318D7" w:rsidRPr="69E8134E">
        <w:t xml:space="preserve"> and </w:t>
      </w:r>
      <w:hyperlink r:id="rId12">
        <w:r w:rsidR="124B7F40" w:rsidRPr="00437EAB">
          <w:rPr>
            <w:rStyle w:val="Hyperlink"/>
            <w:rFonts w:ascii="Times New Roman" w:hAnsi="Times New Roman" w:cs="Times New Roman"/>
          </w:rPr>
          <w:t>Evergreen Climate Innovations</w:t>
        </w:r>
      </w:hyperlink>
      <w:r w:rsidR="124B7F40" w:rsidRPr="69E8134E">
        <w:t>.</w:t>
      </w:r>
    </w:p>
    <w:p w14:paraId="3C5923A4" w14:textId="459F901A" w:rsidR="4086BBD2" w:rsidRDefault="3036F5B1" w:rsidP="69E8134E">
      <w:pPr>
        <w:spacing w:after="0" w:line="240" w:lineRule="auto"/>
        <w:rPr>
          <w:color w:val="000000" w:themeColor="text1"/>
        </w:rPr>
      </w:pPr>
      <w:r w:rsidRPr="69E8134E">
        <w:rPr>
          <w:color w:val="000000" w:themeColor="text1"/>
        </w:rPr>
        <w:t>Amid policy uncertainty as well as slowing job and economic growth in 2024, clean energy jobs grew at their slowest pace since 2020 in I</w:t>
      </w:r>
      <w:r w:rsidR="58F7A1C2" w:rsidRPr="69E8134E">
        <w:rPr>
          <w:color w:val="000000" w:themeColor="text1"/>
        </w:rPr>
        <w:t>ndiana</w:t>
      </w:r>
      <w:r w:rsidRPr="69E8134E">
        <w:rPr>
          <w:color w:val="000000" w:themeColor="text1"/>
        </w:rPr>
        <w:t>; the state added 1,</w:t>
      </w:r>
      <w:r w:rsidR="00246713">
        <w:rPr>
          <w:color w:val="000000" w:themeColor="text1"/>
        </w:rPr>
        <w:t>195</w:t>
      </w:r>
      <w:r w:rsidRPr="69E8134E">
        <w:rPr>
          <w:color w:val="000000" w:themeColor="text1"/>
        </w:rPr>
        <w:t xml:space="preserve"> fewer jobs than it did in 2023. However, jobs in solar, wind, batteries, energy efficiency, storage and grid and other clean energy subsectors continued to grow faster than the broader economy. Clean energy constitutes an increasingly large share of the state’s energy workforce;</w:t>
      </w:r>
      <w:r w:rsidR="7C63C836" w:rsidRPr="69E8134E">
        <w:rPr>
          <w:color w:val="000000" w:themeColor="text1"/>
        </w:rPr>
        <w:t xml:space="preserve"> last year, Indiana lost 4,449 energy jobs compared to the </w:t>
      </w:r>
      <w:proofErr w:type="gramStart"/>
      <w:r w:rsidR="7C63C836" w:rsidRPr="69E8134E">
        <w:rPr>
          <w:color w:val="000000" w:themeColor="text1"/>
        </w:rPr>
        <w:t>positive growth</w:t>
      </w:r>
      <w:proofErr w:type="gramEnd"/>
      <w:r w:rsidR="7C63C836" w:rsidRPr="69E8134E">
        <w:rPr>
          <w:color w:val="000000" w:themeColor="text1"/>
        </w:rPr>
        <w:t xml:space="preserve"> of clean energy.</w:t>
      </w:r>
    </w:p>
    <w:p w14:paraId="4A180895" w14:textId="1FA698E6" w:rsidR="4086BBD2" w:rsidRDefault="4086BBD2" w:rsidP="69E8134E">
      <w:pPr>
        <w:spacing w:after="0" w:line="240" w:lineRule="auto"/>
        <w:rPr>
          <w:color w:val="000000" w:themeColor="text1"/>
        </w:rPr>
      </w:pPr>
    </w:p>
    <w:p w14:paraId="77964F80" w14:textId="46E8F750" w:rsidR="4086BBD2" w:rsidRDefault="3036F5B1" w:rsidP="69E8134E">
      <w:pPr>
        <w:spacing w:after="0" w:line="240" w:lineRule="auto"/>
        <w:rPr>
          <w:b/>
          <w:bCs/>
        </w:rPr>
      </w:pPr>
      <w:r w:rsidRPr="69E8134E">
        <w:rPr>
          <w:color w:val="000000" w:themeColor="text1"/>
        </w:rPr>
        <w:t>The clean energy sector in I</w:t>
      </w:r>
      <w:r w:rsidR="53C4B52B" w:rsidRPr="69E8134E">
        <w:rPr>
          <w:color w:val="000000" w:themeColor="text1"/>
        </w:rPr>
        <w:t xml:space="preserve">ndiana </w:t>
      </w:r>
      <w:r w:rsidRPr="69E8134E">
        <w:rPr>
          <w:color w:val="000000" w:themeColor="text1"/>
        </w:rPr>
        <w:t xml:space="preserve">now counts </w:t>
      </w:r>
      <w:r w:rsidR="293C7971" w:rsidRPr="69E8134E">
        <w:rPr>
          <w:color w:val="000000" w:themeColor="text1"/>
        </w:rPr>
        <w:t>90</w:t>
      </w:r>
      <w:r w:rsidRPr="69E8134E">
        <w:rPr>
          <w:color w:val="000000" w:themeColor="text1"/>
        </w:rPr>
        <w:t>,</w:t>
      </w:r>
      <w:r w:rsidR="02DABCA9" w:rsidRPr="69E8134E">
        <w:rPr>
          <w:color w:val="000000" w:themeColor="text1"/>
        </w:rPr>
        <w:t>015</w:t>
      </w:r>
      <w:r w:rsidRPr="69E8134E">
        <w:rPr>
          <w:color w:val="000000" w:themeColor="text1"/>
        </w:rPr>
        <w:t xml:space="preserve"> clean energy workers — </w:t>
      </w:r>
      <w:r w:rsidR="7B1EE6D6" w:rsidRPr="69E8134E">
        <w:rPr>
          <w:color w:val="000000" w:themeColor="text1"/>
        </w:rPr>
        <w:t>fourth-</w:t>
      </w:r>
      <w:r w:rsidRPr="69E8134E">
        <w:rPr>
          <w:color w:val="000000" w:themeColor="text1"/>
        </w:rPr>
        <w:t xml:space="preserve">most in the Midwest and </w:t>
      </w:r>
      <w:r w:rsidR="00732F4F" w:rsidRPr="69E8134E">
        <w:rPr>
          <w:color w:val="000000" w:themeColor="text1"/>
        </w:rPr>
        <w:t xml:space="preserve">12th </w:t>
      </w:r>
      <w:r w:rsidRPr="69E8134E">
        <w:rPr>
          <w:color w:val="000000" w:themeColor="text1"/>
        </w:rPr>
        <w:t>nationally</w:t>
      </w:r>
      <w:r w:rsidR="77B00031" w:rsidRPr="69E8134E">
        <w:rPr>
          <w:color w:val="000000" w:themeColor="text1"/>
        </w:rPr>
        <w:t xml:space="preserve"> </w:t>
      </w:r>
      <w:r w:rsidRPr="69E8134E">
        <w:rPr>
          <w:color w:val="000000" w:themeColor="text1"/>
        </w:rPr>
        <w:t>—</w:t>
      </w:r>
      <w:r w:rsidR="77B00031" w:rsidRPr="69E8134E">
        <w:rPr>
          <w:color w:val="000000" w:themeColor="text1"/>
        </w:rPr>
        <w:t xml:space="preserve"> </w:t>
      </w:r>
      <w:r w:rsidRPr="69E8134E">
        <w:rPr>
          <w:color w:val="000000" w:themeColor="text1"/>
        </w:rPr>
        <w:t xml:space="preserve">led by </w:t>
      </w:r>
      <w:r w:rsidR="6F7CF6C8" w:rsidRPr="69E8134E">
        <w:rPr>
          <w:color w:val="000000" w:themeColor="text1"/>
        </w:rPr>
        <w:t>53,445</w:t>
      </w:r>
      <w:r w:rsidRPr="69E8134E">
        <w:rPr>
          <w:color w:val="000000" w:themeColor="text1"/>
        </w:rPr>
        <w:t xml:space="preserve"> jobs in energy efficiency and </w:t>
      </w:r>
      <w:r w:rsidR="63998776" w:rsidRPr="69E8134E">
        <w:rPr>
          <w:color w:val="000000" w:themeColor="text1"/>
        </w:rPr>
        <w:t>20</w:t>
      </w:r>
      <w:r w:rsidRPr="69E8134E">
        <w:rPr>
          <w:color w:val="000000" w:themeColor="text1"/>
        </w:rPr>
        <w:t>,</w:t>
      </w:r>
      <w:r w:rsidR="396464E6" w:rsidRPr="69E8134E">
        <w:rPr>
          <w:color w:val="000000" w:themeColor="text1"/>
        </w:rPr>
        <w:t>331</w:t>
      </w:r>
      <w:r w:rsidRPr="69E8134E">
        <w:rPr>
          <w:color w:val="000000" w:themeColor="text1"/>
        </w:rPr>
        <w:t xml:space="preserve"> jobs in </w:t>
      </w:r>
      <w:r w:rsidR="48EC4105" w:rsidRPr="69E8134E">
        <w:rPr>
          <w:color w:val="000000" w:themeColor="text1"/>
        </w:rPr>
        <w:t>clean vehicles</w:t>
      </w:r>
      <w:r w:rsidRPr="69E8134E">
        <w:rPr>
          <w:color w:val="000000" w:themeColor="text1"/>
        </w:rPr>
        <w:t>. While clean vehicles lost 1</w:t>
      </w:r>
      <w:r w:rsidR="606FF812" w:rsidRPr="69E8134E">
        <w:rPr>
          <w:color w:val="000000" w:themeColor="text1"/>
        </w:rPr>
        <w:t>,373</w:t>
      </w:r>
      <w:r w:rsidRPr="69E8134E">
        <w:rPr>
          <w:color w:val="000000" w:themeColor="text1"/>
        </w:rPr>
        <w:t xml:space="preserve"> jobs due to an industry-wide decline across all motor vehicle sectors in 2024, the sub-sector has grown </w:t>
      </w:r>
      <w:r w:rsidR="480F8B7E" w:rsidRPr="69E8134E">
        <w:rPr>
          <w:color w:val="000000" w:themeColor="text1"/>
        </w:rPr>
        <w:t>26</w:t>
      </w:r>
      <w:r w:rsidRPr="69E8134E">
        <w:rPr>
          <w:color w:val="000000" w:themeColor="text1"/>
        </w:rPr>
        <w:t xml:space="preserve"> percent since 2020 and employs </w:t>
      </w:r>
      <w:r w:rsidR="3BFF6EF4" w:rsidRPr="69E8134E">
        <w:rPr>
          <w:color w:val="000000" w:themeColor="text1"/>
        </w:rPr>
        <w:t>20,331</w:t>
      </w:r>
      <w:r w:rsidRPr="69E8134E">
        <w:rPr>
          <w:color w:val="000000" w:themeColor="text1"/>
        </w:rPr>
        <w:t xml:space="preserve"> workers across the state.</w:t>
      </w:r>
    </w:p>
    <w:p w14:paraId="5D80ADB2" w14:textId="6479FB0D" w:rsidR="4086BBD2" w:rsidRDefault="4086BBD2" w:rsidP="69E8134E">
      <w:pPr>
        <w:spacing w:after="0" w:line="240" w:lineRule="auto"/>
        <w:rPr>
          <w:b/>
          <w:bCs/>
          <w:color w:val="000000" w:themeColor="text1"/>
        </w:rPr>
      </w:pPr>
    </w:p>
    <w:p w14:paraId="6F97D49E" w14:textId="5112D1CE" w:rsidR="4086BBD2" w:rsidRPr="00500530" w:rsidRDefault="2703EF51" w:rsidP="69E8134E">
      <w:pPr>
        <w:spacing w:after="0" w:line="240" w:lineRule="auto"/>
        <w:rPr>
          <w:b/>
          <w:bCs/>
          <w:rPrChange w:id="5" w:author="" w16du:dateUtc="2025-10-09T16:52:00Z">
            <w:rPr>
              <w:rFonts w:ascii="Aptos" w:eastAsia="Aptos" w:hAnsi="Aptos" w:cs="Aptos"/>
              <w:b/>
              <w:bCs/>
            </w:rPr>
          </w:rPrChange>
        </w:rPr>
      </w:pPr>
      <w:r w:rsidRPr="69E8134E">
        <w:rPr>
          <w:b/>
          <w:bCs/>
          <w:color w:val="000000" w:themeColor="text1"/>
        </w:rPr>
        <w:t xml:space="preserve">"Midwest states continue to recognize the value of investing in clean energy. In 2024, clean energy jobs outperformed the rest of the economy in every state in the region,” </w:t>
      </w:r>
      <w:r w:rsidRPr="69E8134E">
        <w:rPr>
          <w:color w:val="000000" w:themeColor="text1"/>
        </w:rPr>
        <w:t xml:space="preserve">Micaela </w:t>
      </w:r>
      <w:proofErr w:type="spellStart"/>
      <w:r w:rsidRPr="69E8134E">
        <w:rPr>
          <w:color w:val="000000" w:themeColor="text1"/>
        </w:rPr>
        <w:t>Preskill</w:t>
      </w:r>
      <w:proofErr w:type="spellEnd"/>
      <w:r w:rsidRPr="69E8134E">
        <w:rPr>
          <w:color w:val="000000" w:themeColor="text1"/>
        </w:rPr>
        <w:t>, E2’s Director of State Advocacy said.</w:t>
      </w:r>
      <w:r w:rsidRPr="69E8134E">
        <w:rPr>
          <w:b/>
          <w:bCs/>
          <w:color w:val="000000" w:themeColor="text1"/>
        </w:rPr>
        <w:t xml:space="preserve"> “It’s a testament to the sector’s ability to bring jobs to every community, today and as we look to the future.”</w:t>
      </w:r>
    </w:p>
    <w:p w14:paraId="41F22BFA" w14:textId="50135479" w:rsidR="4F6293BF" w:rsidRDefault="4F6293BF" w:rsidP="69E8134E">
      <w:pPr>
        <w:spacing w:after="0" w:line="240" w:lineRule="auto"/>
        <w:rPr>
          <w:color w:val="000000" w:themeColor="text1"/>
        </w:rPr>
      </w:pPr>
    </w:p>
    <w:p w14:paraId="0413C515" w14:textId="317EEE7D" w:rsidR="7A025140" w:rsidDel="00E83B0C" w:rsidRDefault="7A025140" w:rsidP="69E8134E">
      <w:pPr>
        <w:spacing w:after="0" w:line="240" w:lineRule="auto"/>
        <w:rPr>
          <w:color w:val="000000" w:themeColor="text1"/>
        </w:rPr>
      </w:pPr>
      <w:r w:rsidRPr="69E8134E">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w:t>
      </w:r>
      <w:r w:rsidRPr="69E8134E">
        <w:rPr>
          <w:color w:val="000000" w:themeColor="text1"/>
        </w:rPr>
        <w:lastRenderedPageBreak/>
        <w:t xml:space="preserve">expected to come. </w:t>
      </w:r>
      <w:hyperlink r:id="rId13">
        <w:r w:rsidRPr="69E8134E">
          <w:rPr>
            <w:rStyle w:val="Hyperlink"/>
          </w:rPr>
          <w:t>According to separate E2 research</w:t>
        </w:r>
      </w:hyperlink>
      <w:r w:rsidRPr="69E8134E">
        <w:rPr>
          <w:color w:val="000000" w:themeColor="text1"/>
        </w:rPr>
        <w:t>, since January 2025 companies canceled more than $</w:t>
      </w:r>
      <w:r w:rsidR="001753BD" w:rsidRPr="69E8134E">
        <w:rPr>
          <w:color w:val="000000" w:themeColor="text1"/>
        </w:rPr>
        <w:t>2</w:t>
      </w:r>
      <w:r w:rsidRPr="69E8134E">
        <w:rPr>
          <w:color w:val="000000" w:themeColor="text1"/>
        </w:rPr>
        <w:t xml:space="preserve">.2 billion in planned clean energy related factories and other projects in Illinois that were expected to create over </w:t>
      </w:r>
      <w:r w:rsidR="007C3FDD" w:rsidRPr="69E8134E">
        <w:rPr>
          <w:color w:val="000000" w:themeColor="text1"/>
        </w:rPr>
        <w:t>1</w:t>
      </w:r>
      <w:r w:rsidRPr="69E8134E">
        <w:rPr>
          <w:color w:val="000000" w:themeColor="text1"/>
        </w:rPr>
        <w:t>,</w:t>
      </w:r>
      <w:r w:rsidR="001C7DC6" w:rsidRPr="69E8134E">
        <w:rPr>
          <w:color w:val="000000" w:themeColor="text1"/>
        </w:rPr>
        <w:t>7</w:t>
      </w:r>
      <w:r w:rsidRPr="69E8134E">
        <w:rPr>
          <w:color w:val="000000" w:themeColor="text1"/>
        </w:rPr>
        <w:t xml:space="preserve">00 new jobs. </w:t>
      </w:r>
    </w:p>
    <w:p w14:paraId="484515AA" w14:textId="0AB6C965" w:rsidR="4F6293BF" w:rsidRDefault="4F6293BF" w:rsidP="69E8134E">
      <w:pPr>
        <w:spacing w:after="0" w:line="240" w:lineRule="auto"/>
        <w:rPr>
          <w:color w:val="000000" w:themeColor="text1"/>
        </w:rPr>
      </w:pPr>
    </w:p>
    <w:p w14:paraId="428789C4" w14:textId="30679C3A" w:rsidR="7A025140" w:rsidRDefault="7A025140" w:rsidP="69E8134E">
      <w:pPr>
        <w:spacing w:after="0" w:line="240" w:lineRule="auto"/>
        <w:rPr>
          <w:b/>
          <w:bCs/>
        </w:rPr>
      </w:pPr>
      <w:r w:rsidRPr="69E8134E">
        <w:rPr>
          <w:color w:val="000000" w:themeColor="text1"/>
        </w:rPr>
        <w:t>Despite the federal government slashing clean energy support for companies and investors alike, the sector’s importance to the region’s overall economy is clearer than ever. Clean energy now accounts for 33 percent of all energy and vehicle-related jobs in the state.</w:t>
      </w:r>
    </w:p>
    <w:p w14:paraId="40F56349" w14:textId="4F7F570E" w:rsidR="4F6293BF" w:rsidRDefault="4F6293BF" w:rsidP="69E8134E">
      <w:pPr>
        <w:spacing w:after="0" w:line="240" w:lineRule="auto"/>
        <w:rPr>
          <w:b/>
          <w:bCs/>
          <w:color w:val="000000" w:themeColor="text1"/>
        </w:rPr>
      </w:pPr>
    </w:p>
    <w:p w14:paraId="597971D1" w14:textId="6E517D69" w:rsidR="7A025140" w:rsidRPr="00A42FDA" w:rsidRDefault="7A025140" w:rsidP="69E8134E">
      <w:pPr>
        <w:spacing w:after="0" w:line="240" w:lineRule="auto"/>
        <w:rPr>
          <w:b/>
          <w:bCs/>
          <w:rPrChange w:id="6" w:author="" w16du:dateUtc="2025-10-09T16:52:00Z">
            <w:rPr>
              <w:rFonts w:ascii="Aptos" w:eastAsia="Aptos" w:hAnsi="Aptos" w:cs="Aptos"/>
              <w:b/>
              <w:bCs/>
            </w:rPr>
          </w:rPrChange>
        </w:rPr>
      </w:pPr>
      <w:r w:rsidRPr="69E8134E">
        <w:rPr>
          <w:b/>
          <w:bCs/>
          <w:color w:val="000000" w:themeColor="text1"/>
        </w:rPr>
        <w:t xml:space="preserve">"Clean energy jobs across the Midwest are proving more resilient than the broader economy," </w:t>
      </w:r>
      <w:r w:rsidRPr="69E8134E">
        <w:rPr>
          <w:color w:val="000000" w:themeColor="text1"/>
        </w:rPr>
        <w:t>said Ian Adams, Managing Director at Evergreen Climate Innovations.</w:t>
      </w:r>
      <w:r w:rsidRPr="69E8134E">
        <w:rPr>
          <w:b/>
          <w:bCs/>
          <w:color w:val="000000" w:themeColor="text1"/>
        </w:rPr>
        <w:t xml:space="preserve"> "This resilience reflects the strength of regional innovation, state leadership, and the ability of companies to keep creating opportunities despite headwinds. Businesses are scaling, creating jobs, and proving that innovation here can drive the clean energy economy forward.”</w:t>
      </w:r>
    </w:p>
    <w:p w14:paraId="49274334" w14:textId="72D1CA62" w:rsidR="4F6293BF" w:rsidRDefault="4F6293BF" w:rsidP="69E8134E">
      <w:pPr>
        <w:spacing w:after="0" w:line="240" w:lineRule="auto"/>
        <w:rPr>
          <w:b/>
          <w:bCs/>
          <w:color w:val="000000" w:themeColor="text1"/>
        </w:rPr>
      </w:pPr>
    </w:p>
    <w:p w14:paraId="7ECAF5CA" w14:textId="03904A03" w:rsidR="7A025140" w:rsidRDefault="7A025140" w:rsidP="69E8134E">
      <w:pPr>
        <w:spacing w:after="0" w:line="240" w:lineRule="auto"/>
      </w:pPr>
      <w:r w:rsidRPr="69E8134E">
        <w:rPr>
          <w:color w:val="000000" w:themeColor="text1"/>
        </w:rPr>
        <w:t xml:space="preserve">At the local level, Marion County is the fifth-ranked </w:t>
      </w:r>
      <w:proofErr w:type="gramStart"/>
      <w:r w:rsidRPr="69E8134E">
        <w:rPr>
          <w:color w:val="000000" w:themeColor="text1"/>
        </w:rPr>
        <w:t>Midwest county</w:t>
      </w:r>
      <w:proofErr w:type="gramEnd"/>
      <w:r w:rsidRPr="69E8134E">
        <w:rPr>
          <w:color w:val="000000" w:themeColor="text1"/>
        </w:rPr>
        <w:t xml:space="preserve"> for clean energy jobs with 17,818 clean energy workers. Elkhart, Allen, and Lake counties also rank in the </w:t>
      </w:r>
      <w:proofErr w:type="gramStart"/>
      <w:r w:rsidRPr="69E8134E">
        <w:rPr>
          <w:color w:val="000000" w:themeColor="text1"/>
        </w:rPr>
        <w:t>top-30</w:t>
      </w:r>
      <w:proofErr w:type="gramEnd"/>
      <w:r w:rsidRPr="69E8134E">
        <w:rPr>
          <w:color w:val="000000" w:themeColor="text1"/>
        </w:rPr>
        <w:t xml:space="preserve"> in the region.</w:t>
      </w:r>
    </w:p>
    <w:p w14:paraId="1257D05E" w14:textId="118954C2" w:rsidR="4F6293BF" w:rsidRDefault="4F6293BF" w:rsidP="4F6293BF">
      <w:pPr>
        <w:spacing w:after="0" w:line="240" w:lineRule="auto"/>
        <w:rPr>
          <w:rFonts w:ascii="Aptos" w:eastAsia="Aptos" w:hAnsi="Aptos" w:cs="Aptos"/>
          <w:b/>
          <w:bCs/>
          <w:color w:val="000000" w:themeColor="text1"/>
        </w:rPr>
      </w:pPr>
    </w:p>
    <w:tbl>
      <w:tblPr>
        <w:tblStyle w:val="GridTable4-Accent1"/>
        <w:tblW w:w="0" w:type="auto"/>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23"/>
        <w:gridCol w:w="2431"/>
        <w:gridCol w:w="1823"/>
      </w:tblGrid>
      <w:tr w:rsidR="43469034" w14:paraId="1E23D84D" w14:textId="77777777" w:rsidTr="69E8134E">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23" w:type="dxa"/>
            <w:tcBorders>
              <w:top w:val="single" w:sz="6" w:space="0" w:color="156082" w:themeColor="accent1"/>
              <w:left w:val="single" w:sz="6" w:space="0" w:color="156082" w:themeColor="accent1"/>
              <w:bottom w:val="single" w:sz="6" w:space="0" w:color="156082" w:themeColor="accent1"/>
            </w:tcBorders>
            <w:tcMar>
              <w:left w:w="105" w:type="dxa"/>
              <w:right w:w="105" w:type="dxa"/>
            </w:tcMar>
          </w:tcPr>
          <w:p w14:paraId="5194AEC3" w14:textId="00FAAE59" w:rsidR="43469034" w:rsidRDefault="0CC7232D" w:rsidP="43469034">
            <w:pPr>
              <w:rPr>
                <w:rFonts w:ascii="Aptos" w:eastAsia="Aptos" w:hAnsi="Aptos" w:cs="Aptos"/>
              </w:rPr>
            </w:pPr>
            <w:r w:rsidRPr="69E8134E">
              <w:rPr>
                <w:rFonts w:ascii="Aptos" w:eastAsia="Aptos" w:hAnsi="Aptos" w:cs="Aptos"/>
              </w:rPr>
              <w:t>County</w:t>
            </w:r>
          </w:p>
        </w:tc>
        <w:tc>
          <w:tcPr>
            <w:tcW w:w="2431" w:type="dxa"/>
            <w:tcBorders>
              <w:top w:val="single" w:sz="6" w:space="0" w:color="156082" w:themeColor="accent1"/>
              <w:bottom w:val="single" w:sz="6" w:space="0" w:color="156082" w:themeColor="accent1"/>
            </w:tcBorders>
            <w:tcMar>
              <w:left w:w="105" w:type="dxa"/>
              <w:right w:w="105" w:type="dxa"/>
            </w:tcMar>
          </w:tcPr>
          <w:p w14:paraId="5D9083E2" w14:textId="60387DDE" w:rsidR="43469034" w:rsidRDefault="6D959B05" w:rsidP="69E8134E">
            <w:pPr>
              <w:cnfStyle w:val="100000000000" w:firstRow="1" w:lastRow="0" w:firstColumn="0" w:lastColumn="0" w:oddVBand="0" w:evenVBand="0" w:oddHBand="0" w:evenHBand="0" w:firstRowFirstColumn="0" w:firstRowLastColumn="0" w:lastRowFirstColumn="0" w:lastRowLastColumn="0"/>
              <w:rPr>
                <w:rFonts w:ascii="Aptos" w:eastAsia="Aptos" w:hAnsi="Aptos" w:cs="Aptos"/>
                <w:b w:val="0"/>
                <w:bCs w:val="0"/>
              </w:rPr>
            </w:pPr>
            <w:r w:rsidRPr="69E8134E">
              <w:rPr>
                <w:rFonts w:ascii="Aptos" w:eastAsia="Aptos" w:hAnsi="Aptos" w:cs="Aptos"/>
                <w:b w:val="0"/>
                <w:bCs w:val="0"/>
              </w:rPr>
              <w:t>Total Clean Energy Jobs in 2024</w:t>
            </w:r>
          </w:p>
        </w:tc>
        <w:tc>
          <w:tcPr>
            <w:tcW w:w="1823" w:type="dxa"/>
            <w:tcBorders>
              <w:top w:val="single" w:sz="6" w:space="0" w:color="156082" w:themeColor="accent1"/>
              <w:bottom w:val="single" w:sz="6" w:space="0" w:color="156082" w:themeColor="accent1"/>
              <w:right w:val="single" w:sz="6" w:space="0" w:color="156082" w:themeColor="accent1"/>
            </w:tcBorders>
            <w:tcMar>
              <w:left w:w="105" w:type="dxa"/>
              <w:right w:w="105" w:type="dxa"/>
            </w:tcMar>
          </w:tcPr>
          <w:p w14:paraId="69CFB684" w14:textId="38B5BBB2" w:rsidR="43469034" w:rsidRDefault="0CC7232D" w:rsidP="43469034">
            <w:pPr>
              <w:cnfStyle w:val="100000000000" w:firstRow="1" w:lastRow="0" w:firstColumn="0" w:lastColumn="0" w:oddVBand="0" w:evenVBand="0" w:oddHBand="0" w:evenHBand="0" w:firstRowFirstColumn="0" w:firstRowLastColumn="0" w:lastRowFirstColumn="0" w:lastRowLastColumn="0"/>
              <w:rPr>
                <w:rFonts w:ascii="Aptos" w:eastAsia="Aptos" w:hAnsi="Aptos" w:cs="Aptos"/>
                <w:b w:val="0"/>
                <w:bCs w:val="0"/>
              </w:rPr>
            </w:pPr>
            <w:r w:rsidRPr="69E8134E">
              <w:rPr>
                <w:rFonts w:ascii="Aptos" w:eastAsia="Aptos" w:hAnsi="Aptos" w:cs="Aptos"/>
                <w:b w:val="0"/>
                <w:bCs w:val="0"/>
              </w:rPr>
              <w:t>Midwest Ranking</w:t>
            </w:r>
          </w:p>
        </w:tc>
      </w:tr>
      <w:tr w:rsidR="43469034" w14:paraId="626E46EE" w14:textId="77777777" w:rsidTr="69E8134E">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76D5FB10" w14:textId="3700D629" w:rsidR="43469034" w:rsidRDefault="0CC7232D" w:rsidP="69E8134E">
            <w:r>
              <w:t>Marion County</w:t>
            </w:r>
          </w:p>
        </w:tc>
        <w:tc>
          <w:tcPr>
            <w:tcW w:w="2431" w:type="dxa"/>
            <w:tcMar>
              <w:left w:w="105" w:type="dxa"/>
              <w:right w:w="105" w:type="dxa"/>
            </w:tcMar>
          </w:tcPr>
          <w:p w14:paraId="4E2E3F20" w14:textId="2C1862C1" w:rsidR="43469034" w:rsidRDefault="0CC7232D" w:rsidP="69E8134E">
            <w:pPr>
              <w:cnfStyle w:val="000000000000" w:firstRow="0" w:lastRow="0" w:firstColumn="0" w:lastColumn="0" w:oddVBand="0" w:evenVBand="0" w:oddHBand="0" w:evenHBand="0" w:firstRowFirstColumn="0" w:firstRowLastColumn="0" w:lastRowFirstColumn="0" w:lastRowLastColumn="0"/>
            </w:pPr>
            <w:r>
              <w:t xml:space="preserve">17,818 </w:t>
            </w:r>
          </w:p>
        </w:tc>
        <w:tc>
          <w:tcPr>
            <w:tcW w:w="1823" w:type="dxa"/>
            <w:tcMar>
              <w:left w:w="105" w:type="dxa"/>
              <w:right w:w="105" w:type="dxa"/>
            </w:tcMar>
          </w:tcPr>
          <w:p w14:paraId="19D35F7C" w14:textId="682D9FF8" w:rsidR="43469034" w:rsidRDefault="0CC7232D" w:rsidP="69E8134E">
            <w:pPr>
              <w:cnfStyle w:val="000000000000" w:firstRow="0" w:lastRow="0" w:firstColumn="0" w:lastColumn="0" w:oddVBand="0" w:evenVBand="0" w:oddHBand="0" w:evenHBand="0" w:firstRowFirstColumn="0" w:firstRowLastColumn="0" w:lastRowFirstColumn="0" w:lastRowLastColumn="0"/>
            </w:pPr>
            <w:r>
              <w:t>5</w:t>
            </w:r>
          </w:p>
        </w:tc>
      </w:tr>
      <w:tr w:rsidR="43469034" w14:paraId="4D05C062" w14:textId="77777777" w:rsidTr="69E8134E">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437B7236" w14:textId="70B57156" w:rsidR="43469034" w:rsidRDefault="0CC7232D" w:rsidP="69E8134E">
            <w:r>
              <w:t>Elkhart County</w:t>
            </w:r>
          </w:p>
        </w:tc>
        <w:tc>
          <w:tcPr>
            <w:tcW w:w="2431" w:type="dxa"/>
            <w:tcMar>
              <w:left w:w="105" w:type="dxa"/>
              <w:right w:w="105" w:type="dxa"/>
            </w:tcMar>
          </w:tcPr>
          <w:p w14:paraId="37D76C60" w14:textId="22188934" w:rsidR="43469034" w:rsidRDefault="0CC7232D" w:rsidP="69E8134E">
            <w:pPr>
              <w:cnfStyle w:val="000000000000" w:firstRow="0" w:lastRow="0" w:firstColumn="0" w:lastColumn="0" w:oddVBand="0" w:evenVBand="0" w:oddHBand="0" w:evenHBand="0" w:firstRowFirstColumn="0" w:firstRowLastColumn="0" w:lastRowFirstColumn="0" w:lastRowLastColumn="0"/>
            </w:pPr>
            <w:r>
              <w:t xml:space="preserve"> 7,001 </w:t>
            </w:r>
          </w:p>
        </w:tc>
        <w:tc>
          <w:tcPr>
            <w:tcW w:w="1823" w:type="dxa"/>
            <w:tcMar>
              <w:left w:w="105" w:type="dxa"/>
              <w:right w:w="105" w:type="dxa"/>
            </w:tcMar>
          </w:tcPr>
          <w:p w14:paraId="69EB21A8" w14:textId="653DCE6C" w:rsidR="43469034" w:rsidRDefault="0CC7232D" w:rsidP="69E8134E">
            <w:pPr>
              <w:cnfStyle w:val="000000000000" w:firstRow="0" w:lastRow="0" w:firstColumn="0" w:lastColumn="0" w:oddVBand="0" w:evenVBand="0" w:oddHBand="0" w:evenHBand="0" w:firstRowFirstColumn="0" w:firstRowLastColumn="0" w:lastRowFirstColumn="0" w:lastRowLastColumn="0"/>
            </w:pPr>
            <w:r>
              <w:t>19</w:t>
            </w:r>
          </w:p>
        </w:tc>
      </w:tr>
      <w:tr w:rsidR="43469034" w14:paraId="66A58C93" w14:textId="77777777" w:rsidTr="69E8134E">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13DAE53E" w14:textId="3EA72A4E" w:rsidR="43469034" w:rsidRDefault="0CC7232D" w:rsidP="69E8134E">
            <w:r>
              <w:t>Allen County</w:t>
            </w:r>
          </w:p>
        </w:tc>
        <w:tc>
          <w:tcPr>
            <w:tcW w:w="2431" w:type="dxa"/>
            <w:tcMar>
              <w:left w:w="105" w:type="dxa"/>
              <w:right w:w="105" w:type="dxa"/>
            </w:tcMar>
          </w:tcPr>
          <w:p w14:paraId="16A7A731" w14:textId="243FFB66" w:rsidR="43469034" w:rsidRDefault="0CC7232D" w:rsidP="69E8134E">
            <w:pPr>
              <w:cnfStyle w:val="000000000000" w:firstRow="0" w:lastRow="0" w:firstColumn="0" w:lastColumn="0" w:oddVBand="0" w:evenVBand="0" w:oddHBand="0" w:evenHBand="0" w:firstRowFirstColumn="0" w:firstRowLastColumn="0" w:lastRowFirstColumn="0" w:lastRowLastColumn="0"/>
            </w:pPr>
            <w:r>
              <w:t xml:space="preserve"> 5,219 </w:t>
            </w:r>
          </w:p>
        </w:tc>
        <w:tc>
          <w:tcPr>
            <w:tcW w:w="1823" w:type="dxa"/>
            <w:tcMar>
              <w:left w:w="105" w:type="dxa"/>
              <w:right w:w="105" w:type="dxa"/>
            </w:tcMar>
          </w:tcPr>
          <w:p w14:paraId="6FA1B3C8" w14:textId="70555DF4" w:rsidR="43469034" w:rsidRDefault="0CC7232D" w:rsidP="69E8134E">
            <w:pPr>
              <w:cnfStyle w:val="000000000000" w:firstRow="0" w:lastRow="0" w:firstColumn="0" w:lastColumn="0" w:oddVBand="0" w:evenVBand="0" w:oddHBand="0" w:evenHBand="0" w:firstRowFirstColumn="0" w:firstRowLastColumn="0" w:lastRowFirstColumn="0" w:lastRowLastColumn="0"/>
            </w:pPr>
            <w:r>
              <w:t>26</w:t>
            </w:r>
          </w:p>
        </w:tc>
      </w:tr>
      <w:tr w:rsidR="43469034" w14:paraId="4CD03BCF" w14:textId="77777777" w:rsidTr="69E8134E">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0B0A7707" w14:textId="152406CF" w:rsidR="43469034" w:rsidRDefault="0CC7232D" w:rsidP="69E8134E">
            <w:r>
              <w:t>Lake County</w:t>
            </w:r>
          </w:p>
        </w:tc>
        <w:tc>
          <w:tcPr>
            <w:tcW w:w="2431" w:type="dxa"/>
            <w:tcMar>
              <w:left w:w="105" w:type="dxa"/>
              <w:right w:w="105" w:type="dxa"/>
            </w:tcMar>
          </w:tcPr>
          <w:p w14:paraId="15ABE416" w14:textId="0B050DF8" w:rsidR="43469034" w:rsidRDefault="0CC7232D" w:rsidP="69E8134E">
            <w:pPr>
              <w:cnfStyle w:val="000000000000" w:firstRow="0" w:lastRow="0" w:firstColumn="0" w:lastColumn="0" w:oddVBand="0" w:evenVBand="0" w:oddHBand="0" w:evenHBand="0" w:firstRowFirstColumn="0" w:firstRowLastColumn="0" w:lastRowFirstColumn="0" w:lastRowLastColumn="0"/>
            </w:pPr>
            <w:r>
              <w:t xml:space="preserve"> 4,831 </w:t>
            </w:r>
          </w:p>
        </w:tc>
        <w:tc>
          <w:tcPr>
            <w:tcW w:w="1823" w:type="dxa"/>
            <w:tcMar>
              <w:left w:w="105" w:type="dxa"/>
              <w:right w:w="105" w:type="dxa"/>
            </w:tcMar>
          </w:tcPr>
          <w:p w14:paraId="5B458359" w14:textId="6145D118" w:rsidR="43469034" w:rsidRDefault="0CC7232D" w:rsidP="69E8134E">
            <w:pPr>
              <w:cnfStyle w:val="000000000000" w:firstRow="0" w:lastRow="0" w:firstColumn="0" w:lastColumn="0" w:oddVBand="0" w:evenVBand="0" w:oddHBand="0" w:evenHBand="0" w:firstRowFirstColumn="0" w:firstRowLastColumn="0" w:lastRowFirstColumn="0" w:lastRowLastColumn="0"/>
            </w:pPr>
            <w:r>
              <w:t>30</w:t>
            </w:r>
          </w:p>
        </w:tc>
      </w:tr>
      <w:tr w:rsidR="43469034" w14:paraId="19EA8768" w14:textId="77777777" w:rsidTr="69E8134E">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553EF021" w14:textId="465876CB" w:rsidR="43469034" w:rsidRDefault="0CC7232D" w:rsidP="69E8134E">
            <w:r>
              <w:t>Hamilton County</w:t>
            </w:r>
          </w:p>
        </w:tc>
        <w:tc>
          <w:tcPr>
            <w:tcW w:w="2431" w:type="dxa"/>
            <w:tcMar>
              <w:left w:w="105" w:type="dxa"/>
              <w:right w:w="105" w:type="dxa"/>
            </w:tcMar>
          </w:tcPr>
          <w:p w14:paraId="4B8F402D" w14:textId="700FE986" w:rsidR="43469034" w:rsidRDefault="0CC7232D" w:rsidP="69E8134E">
            <w:pPr>
              <w:cnfStyle w:val="000000000000" w:firstRow="0" w:lastRow="0" w:firstColumn="0" w:lastColumn="0" w:oddVBand="0" w:evenVBand="0" w:oddHBand="0" w:evenHBand="0" w:firstRowFirstColumn="0" w:firstRowLastColumn="0" w:lastRowFirstColumn="0" w:lastRowLastColumn="0"/>
            </w:pPr>
            <w:r>
              <w:t xml:space="preserve"> 3,826</w:t>
            </w:r>
          </w:p>
        </w:tc>
        <w:tc>
          <w:tcPr>
            <w:tcW w:w="1823" w:type="dxa"/>
            <w:tcMar>
              <w:left w:w="105" w:type="dxa"/>
              <w:right w:w="105" w:type="dxa"/>
            </w:tcMar>
          </w:tcPr>
          <w:p w14:paraId="2F54C229" w14:textId="56F93BA8" w:rsidR="43469034" w:rsidRDefault="0CC7232D" w:rsidP="69E8134E">
            <w:pPr>
              <w:cnfStyle w:val="000000000000" w:firstRow="0" w:lastRow="0" w:firstColumn="0" w:lastColumn="0" w:oddVBand="0" w:evenVBand="0" w:oddHBand="0" w:evenHBand="0" w:firstRowFirstColumn="0" w:firstRowLastColumn="0" w:lastRowFirstColumn="0" w:lastRowLastColumn="0"/>
            </w:pPr>
            <w:r>
              <w:t>3</w:t>
            </w:r>
            <w:r w:rsidR="00E31391">
              <w:t>5</w:t>
            </w:r>
          </w:p>
        </w:tc>
      </w:tr>
    </w:tbl>
    <w:p w14:paraId="707C5063" w14:textId="62C5FF9E" w:rsidR="4F6293BF" w:rsidRDefault="4F6293BF" w:rsidP="4F6293BF">
      <w:pPr>
        <w:rPr>
          <w:rFonts w:ascii="Aptos" w:eastAsia="Aptos" w:hAnsi="Aptos" w:cs="Aptos"/>
          <w:color w:val="000000" w:themeColor="text1"/>
        </w:rPr>
      </w:pPr>
    </w:p>
    <w:p w14:paraId="59F7C9D7" w14:textId="37277218" w:rsidR="5F4211C6" w:rsidRDefault="28A330F4" w:rsidP="4F6293BF">
      <w:pPr>
        <w:rPr>
          <w:rFonts w:ascii="Aptos" w:eastAsia="Aptos" w:hAnsi="Aptos" w:cs="Aptos"/>
          <w:color w:val="000000" w:themeColor="text1"/>
        </w:rPr>
      </w:pPr>
      <w:r w:rsidRPr="69E8134E">
        <w:rPr>
          <w:rFonts w:ascii="Aptos" w:eastAsia="Aptos" w:hAnsi="Aptos" w:cs="Aptos"/>
          <w:color w:val="000000" w:themeColor="text1"/>
        </w:rPr>
        <w:t xml:space="preserve">Veterans made up </w:t>
      </w:r>
      <w:r w:rsidR="6FAA8079" w:rsidRPr="69E8134E">
        <w:rPr>
          <w:rFonts w:ascii="Aptos" w:eastAsia="Aptos" w:hAnsi="Aptos" w:cs="Aptos"/>
          <w:color w:val="000000" w:themeColor="text1"/>
        </w:rPr>
        <w:t>12.3</w:t>
      </w:r>
      <w:r w:rsidRPr="69E8134E">
        <w:rPr>
          <w:rFonts w:ascii="Aptos" w:eastAsia="Aptos" w:hAnsi="Aptos" w:cs="Aptos"/>
          <w:color w:val="000000" w:themeColor="text1"/>
        </w:rPr>
        <w:t>% of the clean energy workforce in 202</w:t>
      </w:r>
      <w:r w:rsidR="19C23B2A" w:rsidRPr="69E8134E">
        <w:rPr>
          <w:rFonts w:ascii="Aptos" w:eastAsia="Aptos" w:hAnsi="Aptos" w:cs="Aptos"/>
          <w:color w:val="000000" w:themeColor="text1"/>
        </w:rPr>
        <w:t>4</w:t>
      </w:r>
      <w:r w:rsidR="2C9C4D45" w:rsidRPr="69E8134E">
        <w:rPr>
          <w:rFonts w:ascii="Aptos" w:eastAsia="Aptos" w:hAnsi="Aptos" w:cs="Aptos"/>
          <w:color w:val="000000" w:themeColor="text1"/>
        </w:rPr>
        <w:t xml:space="preserve"> –</w:t>
      </w:r>
      <w:r w:rsidR="7ED14AE6" w:rsidRPr="69E8134E">
        <w:rPr>
          <w:rFonts w:ascii="Aptos" w:eastAsia="Aptos" w:hAnsi="Aptos" w:cs="Aptos"/>
          <w:color w:val="000000" w:themeColor="text1"/>
        </w:rPr>
        <w:t xml:space="preserve"> the largest percentage of any Midwest state</w:t>
      </w:r>
      <w:r w:rsidR="12140680" w:rsidRPr="69E8134E">
        <w:rPr>
          <w:rFonts w:ascii="Aptos" w:eastAsia="Aptos" w:hAnsi="Aptos" w:cs="Aptos"/>
          <w:color w:val="000000" w:themeColor="text1"/>
        </w:rPr>
        <w:t>, and 30% more than the national average</w:t>
      </w:r>
      <w:r w:rsidR="0FF1303D" w:rsidRPr="69E8134E">
        <w:rPr>
          <w:rFonts w:ascii="Aptos" w:eastAsia="Aptos" w:hAnsi="Aptos" w:cs="Aptos"/>
          <w:color w:val="000000" w:themeColor="text1"/>
        </w:rPr>
        <w:t xml:space="preserve"> –</w:t>
      </w:r>
      <w:r w:rsidRPr="69E8134E">
        <w:rPr>
          <w:rFonts w:ascii="Aptos" w:eastAsia="Aptos" w:hAnsi="Aptos" w:cs="Aptos"/>
          <w:color w:val="000000" w:themeColor="text1"/>
        </w:rPr>
        <w:t xml:space="preserve"> and I</w:t>
      </w:r>
      <w:r w:rsidR="4AAB28CA" w:rsidRPr="69E8134E">
        <w:rPr>
          <w:rFonts w:ascii="Aptos" w:eastAsia="Aptos" w:hAnsi="Aptos" w:cs="Aptos"/>
          <w:color w:val="000000" w:themeColor="text1"/>
        </w:rPr>
        <w:t xml:space="preserve">ndiana </w:t>
      </w:r>
      <w:r w:rsidR="63C6B6E1" w:rsidRPr="69E8134E">
        <w:rPr>
          <w:rFonts w:ascii="Aptos" w:eastAsia="Aptos" w:hAnsi="Aptos" w:cs="Aptos"/>
          <w:color w:val="000000" w:themeColor="text1"/>
        </w:rPr>
        <w:t>is tied for</w:t>
      </w:r>
      <w:r w:rsidRPr="69E8134E">
        <w:rPr>
          <w:rFonts w:ascii="Aptos" w:eastAsia="Aptos" w:hAnsi="Aptos" w:cs="Aptos"/>
          <w:color w:val="000000" w:themeColor="text1"/>
        </w:rPr>
        <w:t xml:space="preserve"> the </w:t>
      </w:r>
      <w:r w:rsidR="31F2F0E2" w:rsidRPr="69E8134E">
        <w:rPr>
          <w:rFonts w:ascii="Aptos" w:eastAsia="Aptos" w:hAnsi="Aptos" w:cs="Aptos"/>
          <w:color w:val="000000" w:themeColor="text1"/>
        </w:rPr>
        <w:t>second</w:t>
      </w:r>
      <w:r w:rsidRPr="69E8134E">
        <w:rPr>
          <w:rFonts w:ascii="Aptos" w:eastAsia="Aptos" w:hAnsi="Aptos" w:cs="Aptos"/>
          <w:color w:val="000000" w:themeColor="text1"/>
        </w:rPr>
        <w:t xml:space="preserve">-largest percentage of </w:t>
      </w:r>
      <w:r w:rsidR="7DE6022D" w:rsidRPr="69E8134E">
        <w:rPr>
          <w:rFonts w:ascii="Aptos" w:eastAsia="Aptos" w:hAnsi="Aptos" w:cs="Aptos"/>
          <w:color w:val="000000" w:themeColor="text1"/>
        </w:rPr>
        <w:t xml:space="preserve">Black </w:t>
      </w:r>
      <w:r w:rsidRPr="69E8134E">
        <w:rPr>
          <w:rFonts w:ascii="Aptos" w:eastAsia="Aptos" w:hAnsi="Aptos" w:cs="Aptos"/>
          <w:color w:val="000000" w:themeColor="text1"/>
        </w:rPr>
        <w:t>work</w:t>
      </w:r>
      <w:r w:rsidR="4D026A97" w:rsidRPr="69E8134E">
        <w:rPr>
          <w:rFonts w:ascii="Aptos" w:eastAsia="Aptos" w:hAnsi="Aptos" w:cs="Aptos"/>
          <w:color w:val="000000" w:themeColor="text1"/>
        </w:rPr>
        <w:t>ers</w:t>
      </w:r>
      <w:r w:rsidRPr="69E8134E">
        <w:rPr>
          <w:rFonts w:ascii="Aptos" w:eastAsia="Aptos" w:hAnsi="Aptos" w:cs="Aptos"/>
          <w:color w:val="000000" w:themeColor="text1"/>
        </w:rPr>
        <w:t xml:space="preserve"> in the </w:t>
      </w:r>
      <w:r w:rsidR="6046BDB0" w:rsidRPr="69E8134E">
        <w:rPr>
          <w:rFonts w:ascii="Aptos" w:eastAsia="Aptos" w:hAnsi="Aptos" w:cs="Aptos"/>
          <w:color w:val="000000" w:themeColor="text1"/>
        </w:rPr>
        <w:t>region</w:t>
      </w:r>
      <w:r w:rsidR="691AB5C2" w:rsidRPr="69E8134E">
        <w:rPr>
          <w:rFonts w:ascii="Aptos" w:eastAsia="Aptos" w:hAnsi="Aptos" w:cs="Aptos"/>
          <w:color w:val="000000" w:themeColor="text1"/>
        </w:rPr>
        <w:t xml:space="preserve"> as well as the second-large</w:t>
      </w:r>
      <w:r w:rsidR="4E085EDA" w:rsidRPr="69E8134E">
        <w:rPr>
          <w:rFonts w:ascii="Aptos" w:eastAsia="Aptos" w:hAnsi="Aptos" w:cs="Aptos"/>
          <w:color w:val="000000" w:themeColor="text1"/>
        </w:rPr>
        <w:t>st</w:t>
      </w:r>
      <w:r w:rsidR="691AB5C2" w:rsidRPr="69E8134E">
        <w:rPr>
          <w:rFonts w:ascii="Aptos" w:eastAsia="Aptos" w:hAnsi="Aptos" w:cs="Aptos"/>
          <w:color w:val="000000" w:themeColor="text1"/>
        </w:rPr>
        <w:t xml:space="preserve"> percentage of female workers.</w:t>
      </w:r>
    </w:p>
    <w:p w14:paraId="1CF92A17" w14:textId="38730346" w:rsidR="14A11651" w:rsidRDefault="61B1B0E0" w:rsidP="4F6293BF">
      <w:pPr>
        <w:spacing w:after="0" w:line="240" w:lineRule="auto"/>
        <w:rPr>
          <w:rFonts w:ascii="Times New Roman" w:eastAsia="Times New Roman" w:hAnsi="Times New Roman" w:cs="Times New Roman"/>
          <w:color w:val="000000" w:themeColor="text1"/>
        </w:rPr>
      </w:pPr>
      <w:r w:rsidRPr="69E8134E">
        <w:rPr>
          <w:rFonts w:ascii="Times New Roman" w:eastAsia="Times New Roman" w:hAnsi="Times New Roman" w:cs="Times New Roman"/>
          <w:color w:val="000000" w:themeColor="text1"/>
        </w:rPr>
        <w:t xml:space="preserve">For a copy of the </w:t>
      </w:r>
      <w:hyperlink r:id="rId14">
        <w:r w:rsidRPr="69E8134E">
          <w:rPr>
            <w:rStyle w:val="Hyperlink"/>
            <w:rFonts w:ascii="Times New Roman" w:eastAsia="Times New Roman" w:hAnsi="Times New Roman" w:cs="Times New Roman"/>
            <w:i/>
            <w:iCs/>
          </w:rPr>
          <w:t>Clean Jobs Midwest 2025</w:t>
        </w:r>
      </w:hyperlink>
      <w:r w:rsidRPr="69E8134E">
        <w:rPr>
          <w:rFonts w:ascii="Times New Roman" w:eastAsia="Times New Roman" w:hAnsi="Times New Roman" w:cs="Times New Roman"/>
          <w:color w:val="000000" w:themeColor="text1"/>
        </w:rPr>
        <w:t xml:space="preserve"> report to dive deeper into the data including subsector data such as solar and electric vehicle jobs and explore jobs down to the state and county levels, visit: </w:t>
      </w:r>
      <w:hyperlink r:id="rId15">
        <w:r w:rsidRPr="69E8134E">
          <w:rPr>
            <w:rStyle w:val="Hyperlink"/>
            <w:rFonts w:ascii="Times New Roman" w:eastAsia="Times New Roman" w:hAnsi="Times New Roman" w:cs="Times New Roman"/>
          </w:rPr>
          <w:t>https://www.cleanjobsmidwest.com/</w:t>
        </w:r>
      </w:hyperlink>
      <w:r w:rsidRPr="69E8134E">
        <w:rPr>
          <w:rFonts w:ascii="Times New Roman" w:eastAsia="Times New Roman" w:hAnsi="Times New Roman" w:cs="Times New Roman"/>
          <w:color w:val="000000" w:themeColor="text1"/>
        </w:rPr>
        <w:t>.</w:t>
      </w:r>
    </w:p>
    <w:p w14:paraId="7466CDC2" w14:textId="7F8E3FEA" w:rsidR="4F6293BF" w:rsidRDefault="4F6293BF" w:rsidP="4F6293BF">
      <w:pPr>
        <w:spacing w:after="0" w:line="240" w:lineRule="auto"/>
        <w:rPr>
          <w:rFonts w:ascii="Times New Roman" w:eastAsia="Times New Roman" w:hAnsi="Times New Roman" w:cs="Times New Roman"/>
          <w:color w:val="467886"/>
        </w:rPr>
      </w:pPr>
    </w:p>
    <w:p w14:paraId="0DF36960" w14:textId="0204DC95" w:rsidR="14A11651" w:rsidRDefault="61B1B0E0" w:rsidP="4F6293BF">
      <w:pPr>
        <w:spacing w:after="0" w:line="240" w:lineRule="auto"/>
        <w:rPr>
          <w:rFonts w:ascii="Times New Roman" w:eastAsia="Times New Roman" w:hAnsi="Times New Roman" w:cs="Times New Roman"/>
          <w:color w:val="000000" w:themeColor="text1"/>
        </w:rPr>
      </w:pPr>
      <w:r w:rsidRPr="69E8134E">
        <w:rPr>
          <w:rFonts w:ascii="Times New Roman" w:eastAsia="Times New Roman" w:hAnsi="Times New Roman" w:cs="Times New Roman"/>
          <w:i/>
          <w:iCs/>
          <w:color w:val="000000" w:themeColor="text1"/>
        </w:rPr>
        <w:t>For more information, data requests, or to speak with clean energy business leaders in your area, contact Daniel Baker (</w:t>
      </w:r>
      <w:r w:rsidRPr="69E8134E">
        <w:rPr>
          <w:rStyle w:val="Hyperlink"/>
          <w:rFonts w:ascii="Times New Roman" w:eastAsia="Times New Roman" w:hAnsi="Times New Roman" w:cs="Times New Roman"/>
          <w:i/>
          <w:iCs/>
        </w:rPr>
        <w:t>dbaker@e2.org;202-836-9390</w:t>
      </w:r>
      <w:r w:rsidRPr="69E8134E">
        <w:rPr>
          <w:rFonts w:ascii="Times New Roman" w:eastAsia="Times New Roman" w:hAnsi="Times New Roman" w:cs="Times New Roman"/>
          <w:i/>
          <w:iCs/>
          <w:color w:val="000000" w:themeColor="text1"/>
        </w:rPr>
        <w:t>).</w:t>
      </w:r>
    </w:p>
    <w:p w14:paraId="6C8067BB" w14:textId="5F6C2497" w:rsidR="4F6293BF" w:rsidRDefault="4F6293BF" w:rsidP="4F6293BF">
      <w:pPr>
        <w:keepNext/>
        <w:keepLines/>
        <w:spacing w:after="0" w:line="240" w:lineRule="auto"/>
        <w:rPr>
          <w:rFonts w:ascii="Aptos Display" w:eastAsia="Aptos Display" w:hAnsi="Aptos Display" w:cs="Aptos Display"/>
          <w:color w:val="0F4761" w:themeColor="accent1" w:themeShade="BF"/>
          <w:sz w:val="40"/>
          <w:szCs w:val="40"/>
        </w:rPr>
      </w:pPr>
    </w:p>
    <w:p w14:paraId="184C0C6F" w14:textId="2E265B21" w:rsidR="14A11651" w:rsidRDefault="61B1B0E0" w:rsidP="4F6293BF">
      <w:pPr>
        <w:pStyle w:val="Heading1"/>
        <w:spacing w:before="0" w:after="0" w:line="240" w:lineRule="auto"/>
        <w:rPr>
          <w:rFonts w:ascii="Arial" w:eastAsia="Arial" w:hAnsi="Arial" w:cs="Arial"/>
        </w:rPr>
      </w:pPr>
      <w:r w:rsidRPr="69E8134E">
        <w:rPr>
          <w:rFonts w:ascii="Arial" w:eastAsia="Arial" w:hAnsi="Arial" w:cs="Arial"/>
        </w:rPr>
        <w:t>Methodology</w:t>
      </w:r>
    </w:p>
    <w:p w14:paraId="65ACABAD" w14:textId="39A9D8E9" w:rsidR="14A11651" w:rsidRDefault="61B1B0E0" w:rsidP="4F6293BF">
      <w:pPr>
        <w:spacing w:after="0" w:line="240" w:lineRule="auto"/>
        <w:rPr>
          <w:rFonts w:ascii="Times New Roman" w:eastAsia="Times New Roman" w:hAnsi="Times New Roman" w:cs="Times New Roman"/>
          <w:color w:val="000000" w:themeColor="text1"/>
        </w:rPr>
      </w:pPr>
      <w:r w:rsidRPr="69E8134E">
        <w:rPr>
          <w:rFonts w:ascii="Times New Roman" w:eastAsia="Times New Roman" w:hAnsi="Times New Roman" w:cs="Times New Roman"/>
          <w:color w:val="000000" w:themeColor="text1"/>
        </w:rPr>
        <w:t>This analysis of U.S. clean energy employment is based on employment data collected and analyzed by the BW Research Partnership for the 2025 U.S. Energy and Employment Report (USEER). The USEER analyzes data from the U.S. Bureau of Labor Statistics (BLS) Quarterly Census of Employment and Wages (QCEW) to track employment across many energy 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14:paraId="1F1930DD" w14:textId="0E7635A4" w:rsidR="4F6293BF" w:rsidRDefault="4F6293BF" w:rsidP="4F6293BF">
      <w:pPr>
        <w:spacing w:after="0" w:line="240" w:lineRule="auto"/>
        <w:rPr>
          <w:rFonts w:ascii="Times New Roman" w:eastAsia="Times New Roman" w:hAnsi="Times New Roman" w:cs="Times New Roman"/>
          <w:color w:val="000000" w:themeColor="text1"/>
        </w:rPr>
      </w:pPr>
    </w:p>
    <w:p w14:paraId="721DA111" w14:textId="03D606E3" w:rsidR="14A11651" w:rsidRDefault="61B1B0E0" w:rsidP="4F6293BF">
      <w:pPr>
        <w:spacing w:after="0" w:line="240" w:lineRule="auto"/>
        <w:rPr>
          <w:rFonts w:ascii="Times New Roman" w:eastAsia="Times New Roman" w:hAnsi="Times New Roman" w:cs="Times New Roman"/>
          <w:color w:val="000000" w:themeColor="text1"/>
        </w:rPr>
      </w:pPr>
      <w:r w:rsidRPr="69E8134E">
        <w:rPr>
          <w:rFonts w:ascii="Times New Roman" w:eastAsia="Times New Roman" w:hAnsi="Times New Roman" w:cs="Times New Roman"/>
          <w:color w:val="000000" w:themeColor="text1"/>
        </w:rPr>
        <w:t xml:space="preserve">A full methodology on the sectors and types of jobs this analysis includes and does not include is available </w:t>
      </w:r>
      <w:hyperlink r:id="rId16">
        <w:r w:rsidRPr="69E8134E">
          <w:rPr>
            <w:rStyle w:val="Hyperlink"/>
            <w:rFonts w:ascii="Times New Roman" w:eastAsia="Times New Roman" w:hAnsi="Times New Roman" w:cs="Times New Roman"/>
          </w:rPr>
          <w:t>in the report here.</w:t>
        </w:r>
      </w:hyperlink>
    </w:p>
    <w:p w14:paraId="69665192" w14:textId="629FC3FF" w:rsidR="4F6293BF" w:rsidRDefault="4F6293BF" w:rsidP="4F6293BF">
      <w:pPr>
        <w:keepNext/>
        <w:keepLines/>
        <w:spacing w:after="0" w:line="240" w:lineRule="auto"/>
        <w:rPr>
          <w:rFonts w:ascii="Times New Roman" w:eastAsia="Times New Roman" w:hAnsi="Times New Roman" w:cs="Times New Roman"/>
          <w:color w:val="0F4761" w:themeColor="accent1" w:themeShade="BF"/>
          <w:sz w:val="40"/>
          <w:szCs w:val="40"/>
        </w:rPr>
      </w:pPr>
    </w:p>
    <w:p w14:paraId="6D5D2A46" w14:textId="1F6F77E8" w:rsidR="14A11651" w:rsidRDefault="61B1B0E0" w:rsidP="4F6293BF">
      <w:pPr>
        <w:pStyle w:val="Heading1"/>
        <w:spacing w:before="0" w:after="0" w:line="240" w:lineRule="auto"/>
        <w:rPr>
          <w:rFonts w:ascii="Arial" w:eastAsia="Arial" w:hAnsi="Arial" w:cs="Arial"/>
        </w:rPr>
      </w:pPr>
      <w:r w:rsidRPr="69E8134E">
        <w:rPr>
          <w:rFonts w:ascii="Arial" w:eastAsia="Arial" w:hAnsi="Arial" w:cs="Arial"/>
        </w:rPr>
        <w:t>Other Resources</w:t>
      </w:r>
    </w:p>
    <w:p w14:paraId="5E8B9CED" w14:textId="794A200B" w:rsidR="14A11651" w:rsidRDefault="61B1B0E0" w:rsidP="4F6293BF">
      <w:pPr>
        <w:pStyle w:val="ListParagraph"/>
        <w:keepNext/>
        <w:keepLines/>
        <w:numPr>
          <w:ilvl w:val="0"/>
          <w:numId w:val="3"/>
        </w:numPr>
        <w:spacing w:after="0" w:line="240" w:lineRule="auto"/>
        <w:rPr>
          <w:rFonts w:ascii="Times New Roman" w:eastAsia="Times New Roman" w:hAnsi="Times New Roman" w:cs="Times New Roman"/>
          <w:color w:val="000000" w:themeColor="text1"/>
        </w:rPr>
      </w:pPr>
      <w:hyperlink r:id="rId17">
        <w:r w:rsidRPr="69E8134E">
          <w:rPr>
            <w:rStyle w:val="Hyperlink"/>
            <w:rFonts w:ascii="Times New Roman" w:eastAsia="Times New Roman" w:hAnsi="Times New Roman" w:cs="Times New Roman"/>
          </w:rPr>
          <w:t>Clean Jobs America 2025 Report and Map</w:t>
        </w:r>
      </w:hyperlink>
    </w:p>
    <w:p w14:paraId="2A79D662" w14:textId="1CE83BB9" w:rsidR="14A11651" w:rsidRDefault="61B1B0E0" w:rsidP="4F6293BF">
      <w:pPr>
        <w:pStyle w:val="ListParagraph"/>
        <w:numPr>
          <w:ilvl w:val="0"/>
          <w:numId w:val="3"/>
        </w:numPr>
        <w:spacing w:after="0" w:line="240" w:lineRule="auto"/>
        <w:rPr>
          <w:rFonts w:ascii="Times New Roman" w:eastAsia="Times New Roman" w:hAnsi="Times New Roman" w:cs="Times New Roman"/>
          <w:color w:val="000000" w:themeColor="text1"/>
        </w:rPr>
      </w:pPr>
      <w:hyperlink r:id="rId18">
        <w:r w:rsidRPr="69E8134E">
          <w:rPr>
            <w:rStyle w:val="Hyperlink"/>
            <w:rFonts w:ascii="Times New Roman" w:eastAsia="Times New Roman" w:hAnsi="Times New Roman" w:cs="Times New Roman"/>
          </w:rPr>
          <w:t>Clean Economy Works | Monthly Tracking</w:t>
        </w:r>
      </w:hyperlink>
      <w:r w:rsidRPr="69E8134E">
        <w:rPr>
          <w:rFonts w:ascii="Times New Roman" w:eastAsia="Times New Roman" w:hAnsi="Times New Roman" w:cs="Times New Roman"/>
          <w:color w:val="000000" w:themeColor="text1"/>
        </w:rPr>
        <w:t>: More details plus an interactive map of each of these projects shows what’s trending in America’s booming clean economy.</w:t>
      </w:r>
    </w:p>
    <w:p w14:paraId="56F76645" w14:textId="722F2442" w:rsidR="4F6293BF" w:rsidRDefault="4F6293BF" w:rsidP="4F6293BF">
      <w:pPr>
        <w:spacing w:after="0" w:line="240" w:lineRule="auto"/>
        <w:rPr>
          <w:rFonts w:ascii="Times New Roman" w:eastAsia="Times New Roman" w:hAnsi="Times New Roman" w:cs="Times New Roman"/>
          <w:color w:val="000000" w:themeColor="text1"/>
        </w:rPr>
      </w:pPr>
    </w:p>
    <w:p w14:paraId="2FCD3DBD" w14:textId="6896748E" w:rsidR="14A11651" w:rsidRDefault="61B1B0E0" w:rsidP="4F6293BF">
      <w:pPr>
        <w:spacing w:after="0" w:line="240" w:lineRule="auto"/>
        <w:jc w:val="center"/>
        <w:rPr>
          <w:rFonts w:ascii="Times New Roman" w:eastAsia="Times New Roman" w:hAnsi="Times New Roman" w:cs="Times New Roman"/>
          <w:color w:val="000000" w:themeColor="text1"/>
        </w:rPr>
      </w:pPr>
      <w:r w:rsidRPr="69E8134E">
        <w:rPr>
          <w:rFonts w:ascii="Times New Roman" w:eastAsia="Times New Roman" w:hAnsi="Times New Roman" w:cs="Times New Roman"/>
          <w:i/>
          <w:iCs/>
          <w:color w:val="000000" w:themeColor="text1"/>
        </w:rPr>
        <w:t>###</w:t>
      </w:r>
    </w:p>
    <w:p w14:paraId="79E6F8A2" w14:textId="24B083F0" w:rsidR="4F6293BF" w:rsidRDefault="4F6293BF" w:rsidP="4F6293BF">
      <w:pPr>
        <w:spacing w:after="0" w:line="240" w:lineRule="auto"/>
        <w:jc w:val="center"/>
        <w:rPr>
          <w:rFonts w:ascii="Times New Roman" w:eastAsia="Times New Roman" w:hAnsi="Times New Roman" w:cs="Times New Roman"/>
          <w:color w:val="000000" w:themeColor="text1"/>
        </w:rPr>
      </w:pPr>
    </w:p>
    <w:p w14:paraId="2908C7C9" w14:textId="2742CA44" w:rsidR="14A11651" w:rsidRDefault="61B1B0E0" w:rsidP="4F6293BF">
      <w:pPr>
        <w:spacing w:after="0" w:line="240" w:lineRule="auto"/>
        <w:rPr>
          <w:rFonts w:ascii="Times New Roman" w:eastAsia="Times New Roman" w:hAnsi="Times New Roman" w:cs="Times New Roman"/>
          <w:color w:val="000000" w:themeColor="text1"/>
        </w:rPr>
      </w:pPr>
      <w:hyperlink r:id="rId19">
        <w:r w:rsidRPr="69E8134E">
          <w:rPr>
            <w:rStyle w:val="Hyperlink"/>
            <w:rFonts w:ascii="Times New Roman" w:eastAsia="Times New Roman" w:hAnsi="Times New Roman" w:cs="Times New Roman"/>
            <w:i/>
            <w:iCs/>
          </w:rPr>
          <w:t>E2</w:t>
        </w:r>
      </w:hyperlink>
      <w:r w:rsidRPr="69E8134E">
        <w:rPr>
          <w:rFonts w:ascii="Times New Roman" w:eastAsia="Times New Roman" w:hAnsi="Times New Roman" w:cs="Times New Roman"/>
          <w:i/>
          <w:iCs/>
          <w:color w:val="000000" w:themeColor="text1"/>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t>
      </w:r>
      <w:hyperlink r:id="rId20">
        <w:r w:rsidRPr="69E8134E">
          <w:rPr>
            <w:rStyle w:val="Hyperlink"/>
            <w:rFonts w:ascii="Times New Roman" w:eastAsia="Times New Roman" w:hAnsi="Times New Roman" w:cs="Times New Roman"/>
            <w:i/>
            <w:iCs/>
          </w:rPr>
          <w:t>www.e2.org</w:t>
        </w:r>
      </w:hyperlink>
      <w:r w:rsidRPr="69E8134E">
        <w:rPr>
          <w:rFonts w:ascii="Times New Roman" w:eastAsia="Times New Roman" w:hAnsi="Times New Roman" w:cs="Times New Roman"/>
          <w:i/>
          <w:iCs/>
          <w:color w:val="000000" w:themeColor="text1"/>
        </w:rPr>
        <w:t xml:space="preserve"> or follow us on X/Twitter at </w:t>
      </w:r>
      <w:hyperlink r:id="rId21">
        <w:r w:rsidRPr="69E8134E">
          <w:rPr>
            <w:rStyle w:val="Hyperlink"/>
            <w:rFonts w:ascii="Times New Roman" w:eastAsia="Times New Roman" w:hAnsi="Times New Roman" w:cs="Times New Roman"/>
            <w:i/>
            <w:iCs/>
          </w:rPr>
          <w:t>@e2org</w:t>
        </w:r>
      </w:hyperlink>
      <w:r w:rsidRPr="69E8134E">
        <w:rPr>
          <w:rFonts w:ascii="Times New Roman" w:eastAsia="Times New Roman" w:hAnsi="Times New Roman" w:cs="Times New Roman"/>
          <w:i/>
          <w:iCs/>
          <w:color w:val="000000" w:themeColor="text1"/>
        </w:rPr>
        <w:t xml:space="preserve"> and Bluesky at </w:t>
      </w:r>
      <w:hyperlink r:id="rId22">
        <w:r w:rsidRPr="69E8134E">
          <w:rPr>
            <w:rStyle w:val="Hyperlink"/>
            <w:rFonts w:ascii="Times New Roman" w:eastAsia="Times New Roman" w:hAnsi="Times New Roman" w:cs="Times New Roman"/>
            <w:i/>
            <w:iCs/>
          </w:rPr>
          <w:t>@e2.org</w:t>
        </w:r>
      </w:hyperlink>
      <w:r w:rsidRPr="69E8134E">
        <w:rPr>
          <w:rFonts w:ascii="Times New Roman" w:eastAsia="Times New Roman" w:hAnsi="Times New Roman" w:cs="Times New Roman"/>
          <w:i/>
          <w:iCs/>
          <w:color w:val="000000" w:themeColor="text1"/>
        </w:rPr>
        <w:t>.</w:t>
      </w:r>
    </w:p>
    <w:p w14:paraId="76A09066" w14:textId="0421A203" w:rsidR="14A11651" w:rsidRDefault="61B1B0E0" w:rsidP="4F6293BF">
      <w:pPr>
        <w:spacing w:after="0" w:line="240" w:lineRule="auto"/>
        <w:rPr>
          <w:rFonts w:ascii="Times New Roman" w:eastAsia="Times New Roman" w:hAnsi="Times New Roman" w:cs="Times New Roman"/>
          <w:color w:val="000000" w:themeColor="text1"/>
        </w:rPr>
      </w:pPr>
      <w:hyperlink r:id="rId23">
        <w:r w:rsidRPr="69E8134E">
          <w:rPr>
            <w:rStyle w:val="Hyperlink"/>
            <w:rFonts w:ascii="Times New Roman" w:eastAsia="Times New Roman" w:hAnsi="Times New Roman" w:cs="Times New Roman"/>
            <w:i/>
            <w:iCs/>
          </w:rPr>
          <w:t>Evergreen Climate Innovations</w:t>
        </w:r>
      </w:hyperlink>
      <w:r w:rsidRPr="69E8134E">
        <w:rPr>
          <w:rFonts w:ascii="Times New Roman" w:eastAsia="Times New Roman" w:hAnsi="Times New Roman" w:cs="Times New Roman"/>
          <w:i/>
          <w:iCs/>
          <w:color w:val="000000" w:themeColor="text1"/>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4">
        <w:r w:rsidRPr="69E8134E">
          <w:rPr>
            <w:rStyle w:val="Hyperlink"/>
            <w:rFonts w:ascii="Times New Roman" w:eastAsia="Times New Roman" w:hAnsi="Times New Roman" w:cs="Times New Roman"/>
            <w:i/>
            <w:iCs/>
          </w:rPr>
          <w:t>evergreeninno.org</w:t>
        </w:r>
      </w:hyperlink>
      <w:r w:rsidRPr="69E8134E">
        <w:rPr>
          <w:rFonts w:ascii="Times New Roman" w:eastAsia="Times New Roman" w:hAnsi="Times New Roman" w:cs="Times New Roman"/>
          <w:i/>
          <w:iCs/>
          <w:color w:val="000000" w:themeColor="text1"/>
        </w:rPr>
        <w:t>.</w:t>
      </w:r>
    </w:p>
    <w:sectPr w:rsidR="14A116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F7BD5"/>
    <w:multiLevelType w:val="hybridMultilevel"/>
    <w:tmpl w:val="FFFFFFFF"/>
    <w:lvl w:ilvl="0" w:tplc="D7AC72A0">
      <w:start w:val="1"/>
      <w:numFmt w:val="bullet"/>
      <w:lvlText w:val=""/>
      <w:lvlJc w:val="left"/>
      <w:pPr>
        <w:ind w:left="720" w:hanging="360"/>
      </w:pPr>
      <w:rPr>
        <w:rFonts w:ascii="Symbol" w:hAnsi="Symbol" w:hint="default"/>
      </w:rPr>
    </w:lvl>
    <w:lvl w:ilvl="1" w:tplc="C9C088AE">
      <w:start w:val="1"/>
      <w:numFmt w:val="bullet"/>
      <w:lvlText w:val="o"/>
      <w:lvlJc w:val="left"/>
      <w:pPr>
        <w:ind w:left="1440" w:hanging="360"/>
      </w:pPr>
      <w:rPr>
        <w:rFonts w:ascii="Courier New" w:hAnsi="Courier New" w:hint="default"/>
      </w:rPr>
    </w:lvl>
    <w:lvl w:ilvl="2" w:tplc="03FEA80A">
      <w:start w:val="1"/>
      <w:numFmt w:val="bullet"/>
      <w:lvlText w:val=""/>
      <w:lvlJc w:val="left"/>
      <w:pPr>
        <w:ind w:left="2160" w:hanging="360"/>
      </w:pPr>
      <w:rPr>
        <w:rFonts w:ascii="Wingdings" w:hAnsi="Wingdings" w:hint="default"/>
      </w:rPr>
    </w:lvl>
    <w:lvl w:ilvl="3" w:tplc="1BB2C7C6">
      <w:start w:val="1"/>
      <w:numFmt w:val="bullet"/>
      <w:lvlText w:val=""/>
      <w:lvlJc w:val="left"/>
      <w:pPr>
        <w:ind w:left="2880" w:hanging="360"/>
      </w:pPr>
      <w:rPr>
        <w:rFonts w:ascii="Symbol" w:hAnsi="Symbol" w:hint="default"/>
      </w:rPr>
    </w:lvl>
    <w:lvl w:ilvl="4" w:tplc="72FCCFD6">
      <w:start w:val="1"/>
      <w:numFmt w:val="bullet"/>
      <w:lvlText w:val="o"/>
      <w:lvlJc w:val="left"/>
      <w:pPr>
        <w:ind w:left="3600" w:hanging="360"/>
      </w:pPr>
      <w:rPr>
        <w:rFonts w:ascii="Courier New" w:hAnsi="Courier New" w:hint="default"/>
      </w:rPr>
    </w:lvl>
    <w:lvl w:ilvl="5" w:tplc="007CE01E">
      <w:start w:val="1"/>
      <w:numFmt w:val="bullet"/>
      <w:lvlText w:val=""/>
      <w:lvlJc w:val="left"/>
      <w:pPr>
        <w:ind w:left="4320" w:hanging="360"/>
      </w:pPr>
      <w:rPr>
        <w:rFonts w:ascii="Wingdings" w:hAnsi="Wingdings" w:hint="default"/>
      </w:rPr>
    </w:lvl>
    <w:lvl w:ilvl="6" w:tplc="6C78C010">
      <w:start w:val="1"/>
      <w:numFmt w:val="bullet"/>
      <w:lvlText w:val=""/>
      <w:lvlJc w:val="left"/>
      <w:pPr>
        <w:ind w:left="5040" w:hanging="360"/>
      </w:pPr>
      <w:rPr>
        <w:rFonts w:ascii="Symbol" w:hAnsi="Symbol" w:hint="default"/>
      </w:rPr>
    </w:lvl>
    <w:lvl w:ilvl="7" w:tplc="B7C80044">
      <w:start w:val="1"/>
      <w:numFmt w:val="bullet"/>
      <w:lvlText w:val="o"/>
      <w:lvlJc w:val="left"/>
      <w:pPr>
        <w:ind w:left="5760" w:hanging="360"/>
      </w:pPr>
      <w:rPr>
        <w:rFonts w:ascii="Courier New" w:hAnsi="Courier New" w:hint="default"/>
      </w:rPr>
    </w:lvl>
    <w:lvl w:ilvl="8" w:tplc="6BA06068">
      <w:start w:val="1"/>
      <w:numFmt w:val="bullet"/>
      <w:lvlText w:val=""/>
      <w:lvlJc w:val="left"/>
      <w:pPr>
        <w:ind w:left="6480" w:hanging="360"/>
      </w:pPr>
      <w:rPr>
        <w:rFonts w:ascii="Wingdings" w:hAnsi="Wingdings" w:hint="default"/>
      </w:rPr>
    </w:lvl>
  </w:abstractNum>
  <w:abstractNum w:abstractNumId="2" w15:restartNumberingAfterBreak="0">
    <w:nsid w:val="1F61E4A4"/>
    <w:multiLevelType w:val="hybridMultilevel"/>
    <w:tmpl w:val="FFFFFFFF"/>
    <w:lvl w:ilvl="0" w:tplc="C748A4A0">
      <w:start w:val="1"/>
      <w:numFmt w:val="bullet"/>
      <w:lvlText w:val=""/>
      <w:lvlJc w:val="left"/>
      <w:pPr>
        <w:ind w:left="720" w:hanging="360"/>
      </w:pPr>
      <w:rPr>
        <w:rFonts w:ascii="Symbol" w:hAnsi="Symbol" w:hint="default"/>
      </w:rPr>
    </w:lvl>
    <w:lvl w:ilvl="1" w:tplc="2B0E4594">
      <w:start w:val="1"/>
      <w:numFmt w:val="bullet"/>
      <w:lvlText w:val="o"/>
      <w:lvlJc w:val="left"/>
      <w:pPr>
        <w:ind w:left="1440" w:hanging="360"/>
      </w:pPr>
      <w:rPr>
        <w:rFonts w:ascii="Courier New" w:hAnsi="Courier New" w:hint="default"/>
      </w:rPr>
    </w:lvl>
    <w:lvl w:ilvl="2" w:tplc="D292E904">
      <w:start w:val="1"/>
      <w:numFmt w:val="bullet"/>
      <w:lvlText w:val=""/>
      <w:lvlJc w:val="left"/>
      <w:pPr>
        <w:ind w:left="2160" w:hanging="360"/>
      </w:pPr>
      <w:rPr>
        <w:rFonts w:ascii="Wingdings" w:hAnsi="Wingdings" w:hint="default"/>
      </w:rPr>
    </w:lvl>
    <w:lvl w:ilvl="3" w:tplc="01F803DC">
      <w:start w:val="1"/>
      <w:numFmt w:val="bullet"/>
      <w:lvlText w:val=""/>
      <w:lvlJc w:val="left"/>
      <w:pPr>
        <w:ind w:left="2880" w:hanging="360"/>
      </w:pPr>
      <w:rPr>
        <w:rFonts w:ascii="Symbol" w:hAnsi="Symbol" w:hint="default"/>
      </w:rPr>
    </w:lvl>
    <w:lvl w:ilvl="4" w:tplc="644ADCF6">
      <w:start w:val="1"/>
      <w:numFmt w:val="bullet"/>
      <w:lvlText w:val="o"/>
      <w:lvlJc w:val="left"/>
      <w:pPr>
        <w:ind w:left="3600" w:hanging="360"/>
      </w:pPr>
      <w:rPr>
        <w:rFonts w:ascii="Courier New" w:hAnsi="Courier New" w:hint="default"/>
      </w:rPr>
    </w:lvl>
    <w:lvl w:ilvl="5" w:tplc="4C34E182">
      <w:start w:val="1"/>
      <w:numFmt w:val="bullet"/>
      <w:lvlText w:val=""/>
      <w:lvlJc w:val="left"/>
      <w:pPr>
        <w:ind w:left="4320" w:hanging="360"/>
      </w:pPr>
      <w:rPr>
        <w:rFonts w:ascii="Wingdings" w:hAnsi="Wingdings" w:hint="default"/>
      </w:rPr>
    </w:lvl>
    <w:lvl w:ilvl="6" w:tplc="ED8CD1E6">
      <w:start w:val="1"/>
      <w:numFmt w:val="bullet"/>
      <w:lvlText w:val=""/>
      <w:lvlJc w:val="left"/>
      <w:pPr>
        <w:ind w:left="5040" w:hanging="360"/>
      </w:pPr>
      <w:rPr>
        <w:rFonts w:ascii="Symbol" w:hAnsi="Symbol" w:hint="default"/>
      </w:rPr>
    </w:lvl>
    <w:lvl w:ilvl="7" w:tplc="ECF27E64">
      <w:start w:val="1"/>
      <w:numFmt w:val="bullet"/>
      <w:lvlText w:val="o"/>
      <w:lvlJc w:val="left"/>
      <w:pPr>
        <w:ind w:left="5760" w:hanging="360"/>
      </w:pPr>
      <w:rPr>
        <w:rFonts w:ascii="Courier New" w:hAnsi="Courier New" w:hint="default"/>
      </w:rPr>
    </w:lvl>
    <w:lvl w:ilvl="8" w:tplc="4AFAC94A">
      <w:start w:val="1"/>
      <w:numFmt w:val="bullet"/>
      <w:lvlText w:val=""/>
      <w:lvlJc w:val="left"/>
      <w:pPr>
        <w:ind w:left="6480" w:hanging="360"/>
      </w:pPr>
      <w:rPr>
        <w:rFonts w:ascii="Wingdings" w:hAnsi="Wingdings" w:hint="default"/>
      </w:rPr>
    </w:lvl>
  </w:abstractNum>
  <w:abstractNum w:abstractNumId="3" w15:restartNumberingAfterBreak="0">
    <w:nsid w:val="42F57908"/>
    <w:multiLevelType w:val="multilevel"/>
    <w:tmpl w:val="0BF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A813CA"/>
    <w:multiLevelType w:val="hybridMultilevel"/>
    <w:tmpl w:val="C48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552DD8"/>
    <w:multiLevelType w:val="multilevel"/>
    <w:tmpl w:val="C58E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C329B6"/>
    <w:multiLevelType w:val="multilevel"/>
    <w:tmpl w:val="D4FE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5A4617F"/>
    <w:multiLevelType w:val="multilevel"/>
    <w:tmpl w:val="3B2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3051664">
    <w:abstractNumId w:val="4"/>
  </w:num>
  <w:num w:numId="2" w16cid:durableId="134034215">
    <w:abstractNumId w:val="0"/>
  </w:num>
  <w:num w:numId="3" w16cid:durableId="1483086812">
    <w:abstractNumId w:val="2"/>
  </w:num>
  <w:num w:numId="4" w16cid:durableId="153185971">
    <w:abstractNumId w:val="5"/>
  </w:num>
  <w:num w:numId="5" w16cid:durableId="2065447759">
    <w:abstractNumId w:val="3"/>
  </w:num>
  <w:num w:numId="6" w16cid:durableId="468085527">
    <w:abstractNumId w:val="6"/>
  </w:num>
  <w:num w:numId="7" w16cid:durableId="732389069">
    <w:abstractNumId w:val="1"/>
  </w:num>
  <w:num w:numId="8" w16cid:durableId="89832726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imberlake, Michael">
    <w15:presenceInfo w15:providerId="AD" w15:userId="S::MTimberlake@nrdc.org::d3db462c-1896-4917-878a-a8c210d62c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60D30"/>
    <w:rsid w:val="0009164D"/>
    <w:rsid w:val="000A0F98"/>
    <w:rsid w:val="000B0604"/>
    <w:rsid w:val="000D0FFF"/>
    <w:rsid w:val="000E335E"/>
    <w:rsid w:val="000F0398"/>
    <w:rsid w:val="000F7F88"/>
    <w:rsid w:val="00132EB1"/>
    <w:rsid w:val="001753BD"/>
    <w:rsid w:val="001C7DC6"/>
    <w:rsid w:val="001D4BFB"/>
    <w:rsid w:val="00231EEF"/>
    <w:rsid w:val="00246713"/>
    <w:rsid w:val="002C35C9"/>
    <w:rsid w:val="002E1EEB"/>
    <w:rsid w:val="002E37A8"/>
    <w:rsid w:val="003337FA"/>
    <w:rsid w:val="00356936"/>
    <w:rsid w:val="003B2365"/>
    <w:rsid w:val="003E4A51"/>
    <w:rsid w:val="003F60F4"/>
    <w:rsid w:val="004029C4"/>
    <w:rsid w:val="00414C44"/>
    <w:rsid w:val="00437EAB"/>
    <w:rsid w:val="004D07EC"/>
    <w:rsid w:val="004D2381"/>
    <w:rsid w:val="004E66C2"/>
    <w:rsid w:val="004F1C52"/>
    <w:rsid w:val="004F391A"/>
    <w:rsid w:val="004F391C"/>
    <w:rsid w:val="004F3BF8"/>
    <w:rsid w:val="00500530"/>
    <w:rsid w:val="00506112"/>
    <w:rsid w:val="005163F5"/>
    <w:rsid w:val="005249E2"/>
    <w:rsid w:val="00544FC5"/>
    <w:rsid w:val="005B1569"/>
    <w:rsid w:val="005F53D7"/>
    <w:rsid w:val="005F7BCC"/>
    <w:rsid w:val="0067315B"/>
    <w:rsid w:val="00677AF5"/>
    <w:rsid w:val="006A359A"/>
    <w:rsid w:val="006B28B7"/>
    <w:rsid w:val="006D5836"/>
    <w:rsid w:val="00732F4F"/>
    <w:rsid w:val="007824D5"/>
    <w:rsid w:val="007A71D9"/>
    <w:rsid w:val="007C1D6C"/>
    <w:rsid w:val="007C3FDD"/>
    <w:rsid w:val="007E08F9"/>
    <w:rsid w:val="008338D7"/>
    <w:rsid w:val="0087345A"/>
    <w:rsid w:val="00886B15"/>
    <w:rsid w:val="008B7F8F"/>
    <w:rsid w:val="008C0FE7"/>
    <w:rsid w:val="0091369F"/>
    <w:rsid w:val="009147F7"/>
    <w:rsid w:val="009426B6"/>
    <w:rsid w:val="00946D39"/>
    <w:rsid w:val="0094704D"/>
    <w:rsid w:val="009B3599"/>
    <w:rsid w:val="009E2198"/>
    <w:rsid w:val="00A36CE0"/>
    <w:rsid w:val="00A425E3"/>
    <w:rsid w:val="00A42FDA"/>
    <w:rsid w:val="00A56597"/>
    <w:rsid w:val="00AA5127"/>
    <w:rsid w:val="00AF652B"/>
    <w:rsid w:val="00B74D21"/>
    <w:rsid w:val="00BB5E5D"/>
    <w:rsid w:val="00BD54AF"/>
    <w:rsid w:val="00BF471D"/>
    <w:rsid w:val="00C073B5"/>
    <w:rsid w:val="00C11604"/>
    <w:rsid w:val="00C503E1"/>
    <w:rsid w:val="00C53FB4"/>
    <w:rsid w:val="00C72095"/>
    <w:rsid w:val="00C96FB0"/>
    <w:rsid w:val="00D10E21"/>
    <w:rsid w:val="00D46597"/>
    <w:rsid w:val="00D524EF"/>
    <w:rsid w:val="00D57084"/>
    <w:rsid w:val="00D57CD3"/>
    <w:rsid w:val="00D90243"/>
    <w:rsid w:val="00DD2AEF"/>
    <w:rsid w:val="00E0146A"/>
    <w:rsid w:val="00E31391"/>
    <w:rsid w:val="00E35111"/>
    <w:rsid w:val="00E42A1F"/>
    <w:rsid w:val="00E61DC2"/>
    <w:rsid w:val="00E83B0C"/>
    <w:rsid w:val="00EA233E"/>
    <w:rsid w:val="00F8677A"/>
    <w:rsid w:val="00F97A0E"/>
    <w:rsid w:val="00FA2935"/>
    <w:rsid w:val="00FC31D2"/>
    <w:rsid w:val="011E7323"/>
    <w:rsid w:val="012C4C18"/>
    <w:rsid w:val="0162D521"/>
    <w:rsid w:val="01CACC48"/>
    <w:rsid w:val="01F2540D"/>
    <w:rsid w:val="021898BB"/>
    <w:rsid w:val="0222679D"/>
    <w:rsid w:val="02388B9A"/>
    <w:rsid w:val="0251B6FC"/>
    <w:rsid w:val="02D67175"/>
    <w:rsid w:val="02DABCA9"/>
    <w:rsid w:val="03218A0A"/>
    <w:rsid w:val="0336331A"/>
    <w:rsid w:val="0348C11A"/>
    <w:rsid w:val="039C55ED"/>
    <w:rsid w:val="03AEC458"/>
    <w:rsid w:val="044E748D"/>
    <w:rsid w:val="04C629BC"/>
    <w:rsid w:val="05D643B7"/>
    <w:rsid w:val="063F597B"/>
    <w:rsid w:val="06BBD5AB"/>
    <w:rsid w:val="06E2790D"/>
    <w:rsid w:val="07452023"/>
    <w:rsid w:val="0764ABE3"/>
    <w:rsid w:val="07C539FA"/>
    <w:rsid w:val="07EF4178"/>
    <w:rsid w:val="08868171"/>
    <w:rsid w:val="094FBA2C"/>
    <w:rsid w:val="0980FC69"/>
    <w:rsid w:val="0985A009"/>
    <w:rsid w:val="0A20D8D2"/>
    <w:rsid w:val="0AC46E04"/>
    <w:rsid w:val="0B1309B8"/>
    <w:rsid w:val="0B22A567"/>
    <w:rsid w:val="0B29B2F9"/>
    <w:rsid w:val="0B2C3CFE"/>
    <w:rsid w:val="0BD96734"/>
    <w:rsid w:val="0C2C1EBE"/>
    <w:rsid w:val="0CA80949"/>
    <w:rsid w:val="0CC3378C"/>
    <w:rsid w:val="0CC7232D"/>
    <w:rsid w:val="0CCDF3BF"/>
    <w:rsid w:val="0CDAE35F"/>
    <w:rsid w:val="0CFC8CBB"/>
    <w:rsid w:val="0D18D053"/>
    <w:rsid w:val="0D242417"/>
    <w:rsid w:val="0D3D022D"/>
    <w:rsid w:val="0DA3AF8B"/>
    <w:rsid w:val="0E1AF5BE"/>
    <w:rsid w:val="0E6E8EA3"/>
    <w:rsid w:val="0ED6C91A"/>
    <w:rsid w:val="0F5F6DE8"/>
    <w:rsid w:val="0F9B8E0F"/>
    <w:rsid w:val="0FC67B25"/>
    <w:rsid w:val="0FE75510"/>
    <w:rsid w:val="0FF1303D"/>
    <w:rsid w:val="1033F8C4"/>
    <w:rsid w:val="108DF422"/>
    <w:rsid w:val="10C02717"/>
    <w:rsid w:val="111065B4"/>
    <w:rsid w:val="11430C53"/>
    <w:rsid w:val="11934A3E"/>
    <w:rsid w:val="11D6B49E"/>
    <w:rsid w:val="11EA1966"/>
    <w:rsid w:val="12140680"/>
    <w:rsid w:val="12389ACC"/>
    <w:rsid w:val="124B7F40"/>
    <w:rsid w:val="129A0B69"/>
    <w:rsid w:val="12BC4A9E"/>
    <w:rsid w:val="12DD4C3E"/>
    <w:rsid w:val="1334A5F7"/>
    <w:rsid w:val="133D1606"/>
    <w:rsid w:val="1397A37C"/>
    <w:rsid w:val="13A93704"/>
    <w:rsid w:val="13EA5D3F"/>
    <w:rsid w:val="14159991"/>
    <w:rsid w:val="14A11651"/>
    <w:rsid w:val="15845B5D"/>
    <w:rsid w:val="158CF1F9"/>
    <w:rsid w:val="15BF331D"/>
    <w:rsid w:val="161A333B"/>
    <w:rsid w:val="16E3B094"/>
    <w:rsid w:val="16ED0A8B"/>
    <w:rsid w:val="17300FB0"/>
    <w:rsid w:val="17743BF6"/>
    <w:rsid w:val="18ABCFDC"/>
    <w:rsid w:val="190D14AC"/>
    <w:rsid w:val="1914B560"/>
    <w:rsid w:val="19186BCF"/>
    <w:rsid w:val="19C23B2A"/>
    <w:rsid w:val="1A27F3C6"/>
    <w:rsid w:val="1AAB813A"/>
    <w:rsid w:val="1B54D44B"/>
    <w:rsid w:val="1BA5510A"/>
    <w:rsid w:val="1BABC0A3"/>
    <w:rsid w:val="1C1BDDCE"/>
    <w:rsid w:val="1CAE722C"/>
    <w:rsid w:val="1CB5209C"/>
    <w:rsid w:val="1D6D4EE6"/>
    <w:rsid w:val="1DA8E612"/>
    <w:rsid w:val="1DEC60AF"/>
    <w:rsid w:val="1E301E86"/>
    <w:rsid w:val="1E78EEB9"/>
    <w:rsid w:val="1ED2E852"/>
    <w:rsid w:val="1FC28A9D"/>
    <w:rsid w:val="1FD3D6D3"/>
    <w:rsid w:val="2033ABA5"/>
    <w:rsid w:val="20A3D3BF"/>
    <w:rsid w:val="20BE764B"/>
    <w:rsid w:val="20D010FD"/>
    <w:rsid w:val="20F632DE"/>
    <w:rsid w:val="20F79F88"/>
    <w:rsid w:val="21333E43"/>
    <w:rsid w:val="214C4E80"/>
    <w:rsid w:val="21534C49"/>
    <w:rsid w:val="21ADCB64"/>
    <w:rsid w:val="21B144A8"/>
    <w:rsid w:val="221E93C5"/>
    <w:rsid w:val="2343C132"/>
    <w:rsid w:val="242C87E7"/>
    <w:rsid w:val="248B18D4"/>
    <w:rsid w:val="24A10763"/>
    <w:rsid w:val="25603528"/>
    <w:rsid w:val="261647D7"/>
    <w:rsid w:val="263FECA3"/>
    <w:rsid w:val="2677E9C9"/>
    <w:rsid w:val="2703EF51"/>
    <w:rsid w:val="27B6A1E6"/>
    <w:rsid w:val="27E217CC"/>
    <w:rsid w:val="281F9C43"/>
    <w:rsid w:val="28324B4F"/>
    <w:rsid w:val="28743468"/>
    <w:rsid w:val="28A330F4"/>
    <w:rsid w:val="28AC4F25"/>
    <w:rsid w:val="293C7971"/>
    <w:rsid w:val="2946C257"/>
    <w:rsid w:val="2A8A9DE2"/>
    <w:rsid w:val="2A9E3FAC"/>
    <w:rsid w:val="2B11B34A"/>
    <w:rsid w:val="2C4E2ECB"/>
    <w:rsid w:val="2C7A5C81"/>
    <w:rsid w:val="2C9C4D45"/>
    <w:rsid w:val="2CACA1AF"/>
    <w:rsid w:val="2CB948DD"/>
    <w:rsid w:val="2D49B87A"/>
    <w:rsid w:val="2D6B267E"/>
    <w:rsid w:val="2DF68E1D"/>
    <w:rsid w:val="2E0CE35D"/>
    <w:rsid w:val="2E422F59"/>
    <w:rsid w:val="2E983449"/>
    <w:rsid w:val="2EA870FE"/>
    <w:rsid w:val="2ECC2471"/>
    <w:rsid w:val="2EE4B0CB"/>
    <w:rsid w:val="2F33D73E"/>
    <w:rsid w:val="2F3A5972"/>
    <w:rsid w:val="2F74AF93"/>
    <w:rsid w:val="2F9699C1"/>
    <w:rsid w:val="3036F5B1"/>
    <w:rsid w:val="304840AF"/>
    <w:rsid w:val="30654F56"/>
    <w:rsid w:val="30BD3375"/>
    <w:rsid w:val="3186E846"/>
    <w:rsid w:val="31ADC192"/>
    <w:rsid w:val="31AE9885"/>
    <w:rsid w:val="31D569A0"/>
    <w:rsid w:val="31F2F0E2"/>
    <w:rsid w:val="3209BE6A"/>
    <w:rsid w:val="3229AC38"/>
    <w:rsid w:val="32834077"/>
    <w:rsid w:val="32B97B04"/>
    <w:rsid w:val="32D1D903"/>
    <w:rsid w:val="334644C6"/>
    <w:rsid w:val="3348EC23"/>
    <w:rsid w:val="33781276"/>
    <w:rsid w:val="33DEE4A5"/>
    <w:rsid w:val="3400508E"/>
    <w:rsid w:val="342F151F"/>
    <w:rsid w:val="359BF923"/>
    <w:rsid w:val="35BA25F2"/>
    <w:rsid w:val="360F6C9F"/>
    <w:rsid w:val="36174FB6"/>
    <w:rsid w:val="36536420"/>
    <w:rsid w:val="36F055B2"/>
    <w:rsid w:val="36F561DA"/>
    <w:rsid w:val="379D59EF"/>
    <w:rsid w:val="385FBEBF"/>
    <w:rsid w:val="38AEC91F"/>
    <w:rsid w:val="396464E6"/>
    <w:rsid w:val="396FB814"/>
    <w:rsid w:val="3A02833A"/>
    <w:rsid w:val="3A22E1F1"/>
    <w:rsid w:val="3B18396F"/>
    <w:rsid w:val="3B99CE0E"/>
    <w:rsid w:val="3BA160A8"/>
    <w:rsid w:val="3BB3256D"/>
    <w:rsid w:val="3BD91B8F"/>
    <w:rsid w:val="3BFF6EF4"/>
    <w:rsid w:val="3CA8084A"/>
    <w:rsid w:val="3CB9F69B"/>
    <w:rsid w:val="3CBBDC49"/>
    <w:rsid w:val="3CE43D8B"/>
    <w:rsid w:val="3D1A3AB5"/>
    <w:rsid w:val="3DA620BD"/>
    <w:rsid w:val="3DA65515"/>
    <w:rsid w:val="3E59BD7A"/>
    <w:rsid w:val="3EEA30C8"/>
    <w:rsid w:val="3F27AD63"/>
    <w:rsid w:val="3F33DF94"/>
    <w:rsid w:val="3F37FB7F"/>
    <w:rsid w:val="3F4F9037"/>
    <w:rsid w:val="3FFFD258"/>
    <w:rsid w:val="4086BBD2"/>
    <w:rsid w:val="40A381BE"/>
    <w:rsid w:val="40CC399B"/>
    <w:rsid w:val="4157D5EE"/>
    <w:rsid w:val="415E834A"/>
    <w:rsid w:val="42B6A114"/>
    <w:rsid w:val="42C85B2D"/>
    <w:rsid w:val="43469034"/>
    <w:rsid w:val="443D10FD"/>
    <w:rsid w:val="4454FAAF"/>
    <w:rsid w:val="4558929F"/>
    <w:rsid w:val="457CC46B"/>
    <w:rsid w:val="459EF7C5"/>
    <w:rsid w:val="45FBDE87"/>
    <w:rsid w:val="46010162"/>
    <w:rsid w:val="46818F64"/>
    <w:rsid w:val="46A76A09"/>
    <w:rsid w:val="474C37AB"/>
    <w:rsid w:val="47BABA9F"/>
    <w:rsid w:val="480F8B7E"/>
    <w:rsid w:val="484529A5"/>
    <w:rsid w:val="48EC4105"/>
    <w:rsid w:val="491A758A"/>
    <w:rsid w:val="492D4399"/>
    <w:rsid w:val="49CCE9F0"/>
    <w:rsid w:val="4A2F9767"/>
    <w:rsid w:val="4A5F1F29"/>
    <w:rsid w:val="4A9FB65B"/>
    <w:rsid w:val="4AAB28CA"/>
    <w:rsid w:val="4AB3FD1B"/>
    <w:rsid w:val="4AF0B790"/>
    <w:rsid w:val="4B93D26F"/>
    <w:rsid w:val="4C2045AB"/>
    <w:rsid w:val="4CC60BC8"/>
    <w:rsid w:val="4CFF332B"/>
    <w:rsid w:val="4D026A97"/>
    <w:rsid w:val="4D65649E"/>
    <w:rsid w:val="4DBE4130"/>
    <w:rsid w:val="4E085EDA"/>
    <w:rsid w:val="4E0FF24D"/>
    <w:rsid w:val="4E623EED"/>
    <w:rsid w:val="4F6293BF"/>
    <w:rsid w:val="4F6A46CF"/>
    <w:rsid w:val="4FD306BD"/>
    <w:rsid w:val="501962FA"/>
    <w:rsid w:val="5093697C"/>
    <w:rsid w:val="509E6849"/>
    <w:rsid w:val="50E21AFA"/>
    <w:rsid w:val="514F0A90"/>
    <w:rsid w:val="51537BB4"/>
    <w:rsid w:val="515B83E2"/>
    <w:rsid w:val="51653208"/>
    <w:rsid w:val="51720F5A"/>
    <w:rsid w:val="51891BAB"/>
    <w:rsid w:val="51A4FD4F"/>
    <w:rsid w:val="51B43B66"/>
    <w:rsid w:val="520EA7AC"/>
    <w:rsid w:val="52522812"/>
    <w:rsid w:val="5289DB2E"/>
    <w:rsid w:val="5298C8DB"/>
    <w:rsid w:val="52A4261D"/>
    <w:rsid w:val="533ECA2C"/>
    <w:rsid w:val="53573276"/>
    <w:rsid w:val="5363789D"/>
    <w:rsid w:val="53BA6989"/>
    <w:rsid w:val="53C4B52B"/>
    <w:rsid w:val="54330413"/>
    <w:rsid w:val="54AACFAF"/>
    <w:rsid w:val="54D31873"/>
    <w:rsid w:val="54D833F5"/>
    <w:rsid w:val="553A5FE0"/>
    <w:rsid w:val="554F391E"/>
    <w:rsid w:val="555BBA09"/>
    <w:rsid w:val="5579E25D"/>
    <w:rsid w:val="557DF22C"/>
    <w:rsid w:val="55C21248"/>
    <w:rsid w:val="564A9F99"/>
    <w:rsid w:val="569098AA"/>
    <w:rsid w:val="56C8192F"/>
    <w:rsid w:val="5709BC82"/>
    <w:rsid w:val="5744DA0B"/>
    <w:rsid w:val="57F87D1F"/>
    <w:rsid w:val="58F7A1C2"/>
    <w:rsid w:val="59410746"/>
    <w:rsid w:val="59B5531B"/>
    <w:rsid w:val="59B9C13F"/>
    <w:rsid w:val="5B05A52E"/>
    <w:rsid w:val="5B540D7E"/>
    <w:rsid w:val="5C16D0B6"/>
    <w:rsid w:val="5C201599"/>
    <w:rsid w:val="5C3930D6"/>
    <w:rsid w:val="5C4DD0C6"/>
    <w:rsid w:val="5C5E50D1"/>
    <w:rsid w:val="5C79328C"/>
    <w:rsid w:val="5CD290DA"/>
    <w:rsid w:val="5CE21C0E"/>
    <w:rsid w:val="5D90E625"/>
    <w:rsid w:val="5DBC7062"/>
    <w:rsid w:val="5E0A082A"/>
    <w:rsid w:val="5E708D47"/>
    <w:rsid w:val="5E7C933B"/>
    <w:rsid w:val="5EB310BF"/>
    <w:rsid w:val="5EC5C693"/>
    <w:rsid w:val="5ED41265"/>
    <w:rsid w:val="5ED85BE9"/>
    <w:rsid w:val="5F4211C6"/>
    <w:rsid w:val="5F5644E0"/>
    <w:rsid w:val="6046BDB0"/>
    <w:rsid w:val="606FF812"/>
    <w:rsid w:val="6092A040"/>
    <w:rsid w:val="60AA9A25"/>
    <w:rsid w:val="60B19B31"/>
    <w:rsid w:val="60F7D62F"/>
    <w:rsid w:val="613AA8BD"/>
    <w:rsid w:val="61B1B0E0"/>
    <w:rsid w:val="61F002E6"/>
    <w:rsid w:val="621A6ABC"/>
    <w:rsid w:val="62508BE4"/>
    <w:rsid w:val="62C17E0E"/>
    <w:rsid w:val="6394217F"/>
    <w:rsid w:val="63998776"/>
    <w:rsid w:val="63C6B6E1"/>
    <w:rsid w:val="640E721B"/>
    <w:rsid w:val="6461E2F1"/>
    <w:rsid w:val="64793B26"/>
    <w:rsid w:val="64B55693"/>
    <w:rsid w:val="64D0E841"/>
    <w:rsid w:val="656CCF39"/>
    <w:rsid w:val="65CCDF7B"/>
    <w:rsid w:val="663BB70A"/>
    <w:rsid w:val="664215DA"/>
    <w:rsid w:val="6746542D"/>
    <w:rsid w:val="67EE684A"/>
    <w:rsid w:val="67F1CDBF"/>
    <w:rsid w:val="680DC694"/>
    <w:rsid w:val="684F109D"/>
    <w:rsid w:val="68AB8C94"/>
    <w:rsid w:val="68B8451D"/>
    <w:rsid w:val="691AB5C2"/>
    <w:rsid w:val="6942C9F9"/>
    <w:rsid w:val="696943B3"/>
    <w:rsid w:val="69E8134E"/>
    <w:rsid w:val="6A260D3F"/>
    <w:rsid w:val="6A8E5BA9"/>
    <w:rsid w:val="6ABF8BC8"/>
    <w:rsid w:val="6AD318D7"/>
    <w:rsid w:val="6B21F112"/>
    <w:rsid w:val="6B87D535"/>
    <w:rsid w:val="6BE3BFAD"/>
    <w:rsid w:val="6C00D193"/>
    <w:rsid w:val="6C069E3D"/>
    <w:rsid w:val="6C0B46EB"/>
    <w:rsid w:val="6C5C5F09"/>
    <w:rsid w:val="6CACC9DA"/>
    <w:rsid w:val="6D54D3CF"/>
    <w:rsid w:val="6D891682"/>
    <w:rsid w:val="6D959B05"/>
    <w:rsid w:val="6E9213A0"/>
    <w:rsid w:val="6EBEE7AE"/>
    <w:rsid w:val="6EDACD8A"/>
    <w:rsid w:val="6F7CF6C8"/>
    <w:rsid w:val="6F84B5E5"/>
    <w:rsid w:val="6F90EE54"/>
    <w:rsid w:val="6FA3AEC2"/>
    <w:rsid w:val="6FAA8079"/>
    <w:rsid w:val="6FB4D228"/>
    <w:rsid w:val="6FFE7406"/>
    <w:rsid w:val="70339788"/>
    <w:rsid w:val="7040562E"/>
    <w:rsid w:val="70E5BCEE"/>
    <w:rsid w:val="7125C6CB"/>
    <w:rsid w:val="714FFE56"/>
    <w:rsid w:val="71AF3676"/>
    <w:rsid w:val="71DBDE28"/>
    <w:rsid w:val="72D233CB"/>
    <w:rsid w:val="7313BDD6"/>
    <w:rsid w:val="7333DAE2"/>
    <w:rsid w:val="73B9EBAA"/>
    <w:rsid w:val="73C4B0BF"/>
    <w:rsid w:val="73C95FCF"/>
    <w:rsid w:val="749D5216"/>
    <w:rsid w:val="74AC5E75"/>
    <w:rsid w:val="75080FDA"/>
    <w:rsid w:val="754EF6EE"/>
    <w:rsid w:val="75B9FFE0"/>
    <w:rsid w:val="75E757DA"/>
    <w:rsid w:val="7750E09C"/>
    <w:rsid w:val="7765A07E"/>
    <w:rsid w:val="7766CFF9"/>
    <w:rsid w:val="77B00031"/>
    <w:rsid w:val="785D43E7"/>
    <w:rsid w:val="7953B171"/>
    <w:rsid w:val="79681B10"/>
    <w:rsid w:val="7A025140"/>
    <w:rsid w:val="7A6EA488"/>
    <w:rsid w:val="7ACD8CA2"/>
    <w:rsid w:val="7AEEA7AE"/>
    <w:rsid w:val="7B1EE6D6"/>
    <w:rsid w:val="7B778F0D"/>
    <w:rsid w:val="7C43B887"/>
    <w:rsid w:val="7C63C836"/>
    <w:rsid w:val="7CFE615D"/>
    <w:rsid w:val="7DE6022D"/>
    <w:rsid w:val="7DE9B3DC"/>
    <w:rsid w:val="7E29D15A"/>
    <w:rsid w:val="7E30A98C"/>
    <w:rsid w:val="7E9BA19E"/>
    <w:rsid w:val="7E9C10F3"/>
    <w:rsid w:val="7ED14AE6"/>
    <w:rsid w:val="7FB4FE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33ECA2C"/>
  <w15:chartTrackingRefBased/>
  <w15:docId w15:val="{464EC367-935A-4932-9FD2-410C1203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eastAsiaTheme="majorEastAsia" w:hAnsiTheme="majorHAnsi" w:cstheme="majorBidi"/>
      <w:sz w:val="56"/>
      <w:szCs w:val="56"/>
    </w:rPr>
  </w:style>
  <w:style w:type="paragraph" w:styleId="ListParagraph">
    <w:name w:val="List Paragraph"/>
    <w:basedOn w:val="Normal"/>
    <w:uiPriority w:val="34"/>
    <w:qFormat/>
    <w:rsid w:val="359BF923"/>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customStyle="1" w:styleId="CommentTextChar">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customStyle="1" w:styleId="CommentSubjectChar">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FollowedHyperlink">
    <w:name w:val="FollowedHyperlink"/>
    <w:basedOn w:val="DefaultParagraphFont"/>
    <w:uiPriority w:val="99"/>
    <w:semiHidden/>
    <w:unhideWhenUsed/>
    <w:rsid w:val="00E0146A"/>
    <w:rPr>
      <w:color w:val="96607D" w:themeColor="followedHyperlink"/>
      <w:u w:val="single"/>
    </w:rPr>
  </w:style>
  <w:style w:type="character" w:styleId="UnresolvedMention">
    <w:name w:val="Unresolved Mention"/>
    <w:basedOn w:val="DefaultParagraphFont"/>
    <w:uiPriority w:val="99"/>
    <w:semiHidden/>
    <w:unhideWhenUsed/>
    <w:rsid w:val="00BD54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2.org/releases/june-25-clean-economy-works/" TargetMode="External"/><Relationship Id="rId18" Type="http://schemas.openxmlformats.org/officeDocument/2006/relationships/hyperlink" Target="https://e2.org/announcements/"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twitter.com/e2org?ref_src=twsrc%5Egoogle%7Ctwcamp%5Eserp%7Ctwgr%5Eauthor" TargetMode="External"/><Relationship Id="rId7" Type="http://schemas.openxmlformats.org/officeDocument/2006/relationships/webSettings" Target="webSettings.xml"/><Relationship Id="rId12" Type="http://schemas.openxmlformats.org/officeDocument/2006/relationships/hyperlink" Target="https://evergreeninno.org/" TargetMode="External"/><Relationship Id="rId17" Type="http://schemas.openxmlformats.org/officeDocument/2006/relationships/hyperlink" Target="https://cleanjobsamerica.e2.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leanjobsamerica.e2.org/" TargetMode="External"/><Relationship Id="rId20" Type="http://schemas.openxmlformats.org/officeDocument/2006/relationships/hyperlink" Target="https://www.e2.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leanjobsmidwest.com/" TargetMode="External"/><Relationship Id="rId24" Type="http://schemas.openxmlformats.org/officeDocument/2006/relationships/hyperlink" Target="https://urldefense.com/v3/__http:/evergreeninno.org__;!!NO21cQ!Gn2bsEw9qW9EIHJTdcwb3Tg02FgjtP9BKezJ8zbtM6NQ3vJcSucRcOCPVtv2nJQvEhJiGPr_pzVA8mVTohk$" TargetMode="External"/><Relationship Id="rId5" Type="http://schemas.openxmlformats.org/officeDocument/2006/relationships/styles" Target="styles.xml"/><Relationship Id="rId15" Type="http://schemas.openxmlformats.org/officeDocument/2006/relationships/hyperlink" Target="https://www.cleanjobsmidwest.com/" TargetMode="External"/><Relationship Id="rId23" Type="http://schemas.openxmlformats.org/officeDocument/2006/relationships/hyperlink" Target="https://evergreeninno.org/" TargetMode="External"/><Relationship Id="rId10" Type="http://schemas.openxmlformats.org/officeDocument/2006/relationships/hyperlink" Target="mailto:dbaker@e2.org" TargetMode="External"/><Relationship Id="rId19" Type="http://schemas.openxmlformats.org/officeDocument/2006/relationships/hyperlink" Target="http://www.e2.org/"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www.cleanjobsmidwest.com/" TargetMode="External"/><Relationship Id="rId22" Type="http://schemas.openxmlformats.org/officeDocument/2006/relationships/hyperlink" Target="https://bsky.app/profile/e2.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customXml/itemProps2.xml><?xml version="1.0" encoding="utf-8"?>
<ds:datastoreItem xmlns:ds="http://schemas.openxmlformats.org/officeDocument/2006/customXml" ds:itemID="{9DECB862-7EEA-41C2-A876-B89431E47B72}">
  <ds:schemaRefs>
    <ds:schemaRef ds:uri="http://schemas.microsoft.com/sharepoint/v3/contenttype/forms"/>
  </ds:schemaRefs>
</ds:datastoreItem>
</file>

<file path=customXml/itemProps3.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1106</Words>
  <Characters>6306</Characters>
  <Application>Microsoft Office Word</Application>
  <DocSecurity>0</DocSecurity>
  <Lines>52</Lines>
  <Paragraphs>14</Paragraphs>
  <ScaleCrop>false</ScaleCrop>
  <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Daniel</dc:creator>
  <cp:keywords/>
  <dc:description/>
  <cp:lastModifiedBy>Timberlake, Michael</cp:lastModifiedBy>
  <cp:revision>54</cp:revision>
  <dcterms:created xsi:type="dcterms:W3CDTF">2025-09-23T17:13:00Z</dcterms:created>
  <dcterms:modified xsi:type="dcterms:W3CDTF">2025-10-10T19:52:00Z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